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62F05" w14:textId="77777777" w:rsidR="006001DA" w:rsidRPr="005E7AEB" w:rsidRDefault="006001DA" w:rsidP="00890DE8">
      <w:pPr>
        <w:spacing w:line="360" w:lineRule="auto"/>
        <w:ind w:firstLine="426"/>
        <w:jc w:val="center"/>
        <w:rPr>
          <w:rFonts w:ascii="Arial" w:hAnsi="Arial" w:cs="Arial"/>
          <w:sz w:val="22"/>
          <w:szCs w:val="22"/>
        </w:rPr>
      </w:pPr>
    </w:p>
    <w:p w14:paraId="6D161F3A" w14:textId="63C2A524" w:rsidR="006001DA" w:rsidRPr="005E7AEB" w:rsidRDefault="006001DA" w:rsidP="00890DE8">
      <w:pPr>
        <w:spacing w:line="360" w:lineRule="auto"/>
        <w:ind w:firstLine="426"/>
        <w:jc w:val="center"/>
        <w:rPr>
          <w:rFonts w:ascii="Arial" w:hAnsi="Arial" w:cs="Arial"/>
          <w:b/>
          <w:bCs/>
          <w:sz w:val="22"/>
          <w:szCs w:val="22"/>
        </w:rPr>
      </w:pPr>
      <w:r w:rsidRPr="005E7AEB">
        <w:rPr>
          <w:rFonts w:ascii="Arial" w:hAnsi="Arial" w:cs="Arial"/>
          <w:b/>
          <w:bCs/>
          <w:sz w:val="22"/>
          <w:szCs w:val="22"/>
        </w:rPr>
        <w:t>OPIS PRZEDMIOTU ZAMÓWIENIA</w:t>
      </w:r>
    </w:p>
    <w:p w14:paraId="0797E5DB" w14:textId="77777777" w:rsidR="006001DA" w:rsidRPr="005E7AEB" w:rsidRDefault="006001DA" w:rsidP="00890DE8">
      <w:pPr>
        <w:spacing w:line="360" w:lineRule="auto"/>
        <w:ind w:firstLine="426"/>
        <w:jc w:val="center"/>
        <w:rPr>
          <w:rFonts w:ascii="Arial" w:hAnsi="Arial" w:cs="Arial"/>
          <w:sz w:val="22"/>
          <w:szCs w:val="22"/>
        </w:rPr>
      </w:pPr>
    </w:p>
    <w:p w14:paraId="35A17C1F" w14:textId="04AE1B51" w:rsidR="00603BE5" w:rsidRDefault="00603BE5" w:rsidP="00603BE5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794074">
        <w:rPr>
          <w:rFonts w:ascii="Arial" w:hAnsi="Arial" w:cs="Arial"/>
          <w:sz w:val="22"/>
          <w:szCs w:val="22"/>
        </w:rPr>
        <w:t>„</w:t>
      </w:r>
      <w:r w:rsidRPr="00C3654A">
        <w:rPr>
          <w:rFonts w:ascii="Arial" w:hAnsi="Arial" w:cs="Arial"/>
          <w:sz w:val="22"/>
          <w:szCs w:val="22"/>
        </w:rPr>
        <w:t>Najem długoterminowy fabrycznie nowych pojazdów osobowych kategorii D dla TAURON Serwis Sp. z o.o.</w:t>
      </w:r>
      <w:r>
        <w:rPr>
          <w:rFonts w:ascii="Arial" w:hAnsi="Arial" w:cs="Arial"/>
          <w:sz w:val="22"/>
          <w:szCs w:val="22"/>
        </w:rPr>
        <w:t>”</w:t>
      </w:r>
    </w:p>
    <w:p w14:paraId="0F237633" w14:textId="77777777" w:rsidR="00603BE5" w:rsidRPr="00025325" w:rsidRDefault="00603BE5" w:rsidP="00603BE5">
      <w:pPr>
        <w:spacing w:before="120" w:after="120"/>
        <w:jc w:val="center"/>
        <w:rPr>
          <w:rFonts w:ascii="Arial" w:hAnsi="Arial" w:cs="Arial"/>
          <w:sz w:val="22"/>
          <w:szCs w:val="22"/>
        </w:rPr>
      </w:pPr>
    </w:p>
    <w:p w14:paraId="5E7A3A33" w14:textId="37D1A1A1" w:rsidR="00603BE5" w:rsidRPr="00A875A7" w:rsidRDefault="00603BE5" w:rsidP="00603BE5">
      <w:pPr>
        <w:pStyle w:val="Akapitzlist"/>
        <w:numPr>
          <w:ilvl w:val="0"/>
          <w:numId w:val="33"/>
        </w:numPr>
        <w:tabs>
          <w:tab w:val="clear" w:pos="720"/>
        </w:tabs>
        <w:spacing w:before="120" w:after="120" w:line="276" w:lineRule="auto"/>
        <w:ind w:left="284"/>
        <w:jc w:val="both"/>
        <w:rPr>
          <w:rFonts w:ascii="Arial" w:hAnsi="Arial" w:cs="Arial"/>
          <w:b/>
          <w:bCs/>
          <w:u w:val="single"/>
        </w:rPr>
      </w:pPr>
      <w:r w:rsidRPr="00A875A7">
        <w:rPr>
          <w:rFonts w:ascii="Arial" w:hAnsi="Arial" w:cs="Arial"/>
        </w:rPr>
        <w:t>Przedmiotem Zamówienia jest najem długoterminowy</w:t>
      </w:r>
      <w:ins w:id="0" w:author="Baron Krzysztof (TSR)" w:date="2026-01-12T09:27:00Z" w16du:dateUtc="2026-01-12T08:27:00Z">
        <w:r w:rsidR="005470C6">
          <w:rPr>
            <w:rFonts w:ascii="Arial" w:hAnsi="Arial" w:cs="Arial"/>
          </w:rPr>
          <w:t xml:space="preserve"> zarejestrowanych</w:t>
        </w:r>
      </w:ins>
      <w:ins w:id="1" w:author="Baron Krzysztof (TSR)" w:date="2026-01-12T09:28:00Z" w16du:dateUtc="2026-01-12T08:28:00Z">
        <w:r w:rsidR="005470C6">
          <w:rPr>
            <w:rFonts w:ascii="Arial" w:hAnsi="Arial" w:cs="Arial"/>
          </w:rPr>
          <w:t xml:space="preserve"> przez Wynajmującego </w:t>
        </w:r>
      </w:ins>
      <w:r w:rsidRPr="00A875A7">
        <w:rPr>
          <w:rFonts w:ascii="Arial" w:hAnsi="Arial" w:cs="Arial"/>
        </w:rPr>
        <w:t xml:space="preserve"> fabrycznie nowych, nieużywanych pojazdów elektrycznych (BEV) w ilości 3 szt. wraz z usługą serwisu i napraw pojazdów.</w:t>
      </w:r>
    </w:p>
    <w:p w14:paraId="12178ECC" w14:textId="37AFB371" w:rsidR="00603BE5" w:rsidRPr="00A875A7" w:rsidRDefault="00603BE5" w:rsidP="00603BE5">
      <w:pPr>
        <w:pStyle w:val="Akapitzlist"/>
        <w:spacing w:before="120" w:after="120" w:line="276" w:lineRule="auto"/>
        <w:ind w:left="284"/>
        <w:jc w:val="both"/>
        <w:rPr>
          <w:rFonts w:ascii="Arial" w:hAnsi="Arial" w:cs="Arial"/>
          <w:b/>
          <w:bCs/>
          <w:u w:val="single"/>
        </w:rPr>
      </w:pPr>
      <w:r w:rsidRPr="00A875A7">
        <w:rPr>
          <w:rFonts w:ascii="Arial" w:hAnsi="Arial" w:cs="Arial"/>
          <w:b/>
          <w:u w:val="single"/>
        </w:rPr>
        <w:t>Wszystkie pojazdy muszą być wyprodukowane</w:t>
      </w:r>
      <w:r>
        <w:rPr>
          <w:rFonts w:ascii="Arial" w:hAnsi="Arial" w:cs="Arial"/>
          <w:b/>
          <w:u w:val="single"/>
        </w:rPr>
        <w:t xml:space="preserve"> w </w:t>
      </w:r>
      <w:r w:rsidR="00BB13FB">
        <w:rPr>
          <w:rFonts w:ascii="Arial" w:hAnsi="Arial" w:cs="Arial"/>
          <w:b/>
          <w:u w:val="single"/>
        </w:rPr>
        <w:t>latach</w:t>
      </w:r>
      <w:r>
        <w:rPr>
          <w:rFonts w:ascii="Arial" w:hAnsi="Arial" w:cs="Arial"/>
          <w:b/>
          <w:u w:val="single"/>
        </w:rPr>
        <w:t xml:space="preserve"> 2026</w:t>
      </w:r>
    </w:p>
    <w:p w14:paraId="4E4471F2" w14:textId="5994A009" w:rsidR="00496521" w:rsidRDefault="00603BE5" w:rsidP="00404856">
      <w:pPr>
        <w:pStyle w:val="Akapitzlist"/>
        <w:numPr>
          <w:ilvl w:val="0"/>
          <w:numId w:val="33"/>
        </w:numPr>
        <w:tabs>
          <w:tab w:val="clear" w:pos="720"/>
        </w:tabs>
        <w:spacing w:before="120" w:after="120" w:line="276" w:lineRule="auto"/>
        <w:ind w:left="284"/>
        <w:contextualSpacing/>
        <w:jc w:val="both"/>
        <w:rPr>
          <w:rFonts w:ascii="Arial" w:hAnsi="Arial" w:cs="Arial"/>
        </w:rPr>
      </w:pPr>
      <w:r w:rsidRPr="00496521">
        <w:rPr>
          <w:rFonts w:ascii="Arial" w:hAnsi="Arial" w:cs="Arial"/>
        </w:rPr>
        <w:t>Specyfikację pojazdów przedstawiono w Tabeli nr 1</w:t>
      </w:r>
      <w:r w:rsidR="00496521">
        <w:rPr>
          <w:rFonts w:ascii="Arial" w:hAnsi="Arial" w:cs="Arial"/>
        </w:rPr>
        <w:t>.</w:t>
      </w:r>
    </w:p>
    <w:p w14:paraId="70459CF9" w14:textId="6ED075CF" w:rsidR="00603BE5" w:rsidRPr="00496521" w:rsidRDefault="00603BE5" w:rsidP="00496521">
      <w:pPr>
        <w:pStyle w:val="Akapitzlist"/>
        <w:spacing w:before="120" w:after="120" w:line="276" w:lineRule="auto"/>
        <w:ind w:left="284"/>
        <w:contextualSpacing/>
        <w:jc w:val="both"/>
        <w:rPr>
          <w:rFonts w:ascii="Arial" w:hAnsi="Arial" w:cs="Arial"/>
        </w:rPr>
      </w:pPr>
      <w:r w:rsidRPr="00496521">
        <w:rPr>
          <w:rFonts w:ascii="Arial" w:hAnsi="Arial" w:cs="Arial"/>
        </w:rPr>
        <w:t>Tabela nr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1"/>
        <w:gridCol w:w="7297"/>
      </w:tblGrid>
      <w:tr w:rsidR="004F4D19" w:rsidRPr="00FE10EB" w14:paraId="5E21D4FB" w14:textId="77777777" w:rsidTr="00705612">
        <w:trPr>
          <w:trHeight w:val="284"/>
        </w:trPr>
        <w:tc>
          <w:tcPr>
            <w:tcW w:w="0" w:type="auto"/>
            <w:vMerge w:val="restart"/>
            <w:shd w:val="clear" w:color="auto" w:fill="FFFFFF" w:themeFill="background1"/>
            <w:vAlign w:val="center"/>
            <w:hideMark/>
          </w:tcPr>
          <w:p w14:paraId="7D126E8B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727D4F7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Specyfikacja techniczna pojazdów (minimalne wymagania)</w:t>
            </w:r>
          </w:p>
        </w:tc>
      </w:tr>
      <w:tr w:rsidR="004F4D19" w:rsidRPr="00FE10EB" w14:paraId="3E521163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52F48570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09AFF4E1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Grupa zakupowa D</w:t>
            </w:r>
          </w:p>
        </w:tc>
      </w:tr>
      <w:tr w:rsidR="004F4D19" w:rsidRPr="00FE10EB" w14:paraId="27A495B5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6D71DEE6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48118E3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Pojazdy w pełni elektryczne (BEV)</w:t>
            </w:r>
          </w:p>
        </w:tc>
      </w:tr>
      <w:tr w:rsidR="004F4D19" w:rsidRPr="00F1181C" w14:paraId="21B89994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7010010A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Przykładowe marki </w:t>
            </w: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  <w:t>i modele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3104D6FE" w14:textId="77777777" w:rsidR="004F4D19" w:rsidRPr="00D828A8" w:rsidRDefault="004F4D19" w:rsidP="00705612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4E044B">
              <w:rPr>
                <w:rFonts w:ascii="Arial" w:hAnsi="Arial" w:cs="Arial"/>
                <w:sz w:val="22"/>
                <w:szCs w:val="22"/>
                <w:lang w:val="en-US"/>
              </w:rPr>
              <w:t>Volkswagen ID 5  / ID 7, Skoda Enyaq IV</w:t>
            </w:r>
          </w:p>
        </w:tc>
      </w:tr>
      <w:tr w:rsidR="004F4D19" w:rsidRPr="00FE10EB" w14:paraId="1134B5DC" w14:textId="77777777" w:rsidTr="00705612">
        <w:trPr>
          <w:trHeight w:val="284"/>
        </w:trPr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14:paraId="41E88B4C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Informacje ogólne</w:t>
            </w:r>
          </w:p>
        </w:tc>
      </w:tr>
      <w:tr w:rsidR="004F4D19" w:rsidRPr="00FE10EB" w14:paraId="73FC3000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2E3164D5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Homologacja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37F603CA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M1 (samochód osobowy)</w:t>
            </w:r>
          </w:p>
        </w:tc>
      </w:tr>
      <w:tr w:rsidR="004F4D19" w:rsidRPr="00FE10EB" w14:paraId="6FB6B1C0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2CCA651D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Rodzaj nadwozia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6B95DFC6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Sedan / Liftback / Kombi/ SUV</w:t>
            </w:r>
          </w:p>
        </w:tc>
      </w:tr>
      <w:tr w:rsidR="004F4D19" w:rsidRPr="00FE10EB" w14:paraId="7E95E202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ECE18A5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Segment (grupa)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394628F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D (podstawowa)</w:t>
            </w:r>
          </w:p>
        </w:tc>
      </w:tr>
      <w:tr w:rsidR="004F4D19" w:rsidRPr="00FE10EB" w14:paraId="02E64507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70C73AA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Typ układu napędowego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13BE343A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 xml:space="preserve">Elektryczny </w:t>
            </w:r>
          </w:p>
        </w:tc>
      </w:tr>
      <w:tr w:rsidR="004F4D19" w:rsidRPr="00FE10EB" w14:paraId="0DBB63D0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6F2DA9C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Układ kierowniczy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3DB96DF0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 xml:space="preserve">Po lewej stronie </w:t>
            </w:r>
          </w:p>
        </w:tc>
      </w:tr>
      <w:tr w:rsidR="004F4D19" w:rsidRPr="00FE10EB" w14:paraId="2BB2C4E9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68F0CAF2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Rok produkcji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78A6A271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044B">
              <w:rPr>
                <w:rFonts w:ascii="Arial" w:hAnsi="Arial" w:cs="Arial"/>
                <w:color w:val="000000"/>
                <w:sz w:val="22"/>
                <w:szCs w:val="22"/>
              </w:rPr>
              <w:t>2026</w:t>
            </w:r>
          </w:p>
        </w:tc>
      </w:tr>
      <w:tr w:rsidR="004F4D19" w:rsidRPr="00FE10EB" w14:paraId="79752FFF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0438DBDD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Stan pojazdu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14577020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 xml:space="preserve">Nowy </w:t>
            </w:r>
          </w:p>
        </w:tc>
      </w:tr>
      <w:tr w:rsidR="004F4D19" w:rsidRPr="00FE10EB" w14:paraId="744AF948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1FBF4891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Liczba miejsc siedzących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084FB121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</w:tr>
      <w:tr w:rsidR="004F4D19" w:rsidRPr="00FE10EB" w14:paraId="41495252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7B4A2521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Doświadczenie producenta na rynku UE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667F6B6E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 xml:space="preserve"> Producent oferowanego pojazdu musi prowadzić udokumentowaną działalność w zakresie sprzedaży i serwisu samochodów osobowych na rynku Unii Europejskiej przez okres nie krótszy niż 5 lat przed terminem składania ofert</w:t>
            </w:r>
          </w:p>
        </w:tc>
      </w:tr>
      <w:tr w:rsidR="004F4D19" w:rsidRPr="00FE10EB" w14:paraId="429C53C1" w14:textId="77777777" w:rsidTr="00705612">
        <w:trPr>
          <w:trHeight w:val="284"/>
        </w:trPr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14:paraId="34E7FB31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Układ napędowy </w:t>
            </w:r>
          </w:p>
        </w:tc>
      </w:tr>
      <w:tr w:rsidR="004F4D19" w:rsidRPr="00FE10EB" w14:paraId="6EA15BED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0245DB80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Skrzynia biegów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D025C72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automatyczna</w:t>
            </w:r>
          </w:p>
        </w:tc>
      </w:tr>
      <w:tr w:rsidR="004F4D19" w:rsidRPr="00FE10EB" w14:paraId="2D5759DF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3F509420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Pojemność silnika</w:t>
            </w:r>
          </w:p>
        </w:tc>
        <w:tc>
          <w:tcPr>
            <w:tcW w:w="0" w:type="auto"/>
            <w:shd w:val="clear" w:color="auto" w:fill="FFFFFF" w:themeFill="background1"/>
            <w:vAlign w:val="bottom"/>
            <w:hideMark/>
          </w:tcPr>
          <w:p w14:paraId="114F6160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F4D19" w:rsidRPr="00FE10EB" w14:paraId="7C1D6DFF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0B1F8A1F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Maks. moc / Maks. moc (systemowa)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4026D06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min. 150 KM</w:t>
            </w:r>
          </w:p>
        </w:tc>
      </w:tr>
      <w:tr w:rsidR="004F4D19" w:rsidRPr="00FE10EB" w14:paraId="66E85936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1011C248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Maks. moment obrotowy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1456F457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min. 200 Nm</w:t>
            </w:r>
          </w:p>
        </w:tc>
      </w:tr>
      <w:tr w:rsidR="004F4D19" w:rsidRPr="00FE10EB" w14:paraId="0A91A3B9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7AB361E0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Przekazanie napędu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EBED8D8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 xml:space="preserve">napęd na przednią oś / napęd na tylną oś </w:t>
            </w:r>
          </w:p>
        </w:tc>
      </w:tr>
      <w:tr w:rsidR="004F4D19" w:rsidRPr="00FE10EB" w14:paraId="37CBC314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1042AE1A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System zasilania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691DD045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F4D19" w:rsidRPr="00FE10EB" w14:paraId="054C49DD" w14:textId="77777777" w:rsidTr="00705612">
        <w:trPr>
          <w:trHeight w:val="284"/>
        </w:trPr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14:paraId="1F07B234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Pojemność zbiornika paliwa (litry)</w:t>
            </w:r>
          </w:p>
        </w:tc>
      </w:tr>
      <w:tr w:rsidR="004F4D19" w:rsidRPr="00FE10EB" w14:paraId="5FED8012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ABA5603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Pojemność akumulatora netto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398289CE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min. 50 kWh</w:t>
            </w:r>
          </w:p>
        </w:tc>
      </w:tr>
      <w:tr w:rsidR="004F4D19" w:rsidRPr="00FE10EB" w14:paraId="5B20DE77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35572362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Maks. moc ładowania (AC)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6AF52F34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min. 11 kW</w:t>
            </w:r>
          </w:p>
        </w:tc>
      </w:tr>
      <w:tr w:rsidR="004F4D19" w:rsidRPr="00FE10EB" w14:paraId="0999E316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17036FBF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Maks. moc ładowania (DC)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79E2B72B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min. 120 kW</w:t>
            </w:r>
          </w:p>
        </w:tc>
      </w:tr>
      <w:tr w:rsidR="004F4D19" w:rsidRPr="00FE10EB" w14:paraId="1EA26341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6FA97D35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Złącze ładowania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4355FA0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Zgodne z normą IEC 62196-2 (Typ 2) dla ładowania AC oraz IEC 62196-3 (CCS2) dla ładowania DC</w:t>
            </w:r>
          </w:p>
        </w:tc>
      </w:tr>
      <w:tr w:rsidR="004F4D19" w:rsidRPr="00FE10EB" w14:paraId="21C247AE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6C67E31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Zasięg elektryczny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17E405E1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0EB">
              <w:rPr>
                <w:rFonts w:ascii="Arial" w:hAnsi="Arial" w:cs="Arial"/>
                <w:sz w:val="22"/>
                <w:szCs w:val="22"/>
              </w:rPr>
              <w:t xml:space="preserve">min. 400 km - WLTP (cykl mieszany) </w:t>
            </w:r>
          </w:p>
        </w:tc>
      </w:tr>
      <w:tr w:rsidR="004F4D19" w:rsidRPr="00FE10EB" w14:paraId="6BF44FB2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3544A7DE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Wymiary pojazdu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25E8B855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F4D19" w:rsidRPr="00FE10EB" w14:paraId="74B1713F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16A2500F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Długość (bez haka)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6BE6149B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0EB">
              <w:rPr>
                <w:rFonts w:ascii="Arial" w:hAnsi="Arial" w:cs="Arial"/>
                <w:sz w:val="22"/>
                <w:szCs w:val="22"/>
              </w:rPr>
              <w:t>min. 4</w:t>
            </w:r>
            <w:r w:rsidRPr="004E044B">
              <w:rPr>
                <w:rFonts w:ascii="Arial" w:hAnsi="Arial" w:cs="Arial"/>
                <w:sz w:val="22"/>
                <w:szCs w:val="22"/>
              </w:rPr>
              <w:t>6</w:t>
            </w:r>
            <w:r w:rsidRPr="00FE10EB">
              <w:rPr>
                <w:rFonts w:ascii="Arial" w:hAnsi="Arial" w:cs="Arial"/>
                <w:sz w:val="22"/>
                <w:szCs w:val="22"/>
              </w:rPr>
              <w:t>00 mm</w:t>
            </w:r>
          </w:p>
        </w:tc>
      </w:tr>
      <w:tr w:rsidR="004F4D19" w:rsidRPr="00FE10EB" w14:paraId="47404BEC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652704D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Rozstaw osi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33AB21E6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0EB">
              <w:rPr>
                <w:rFonts w:ascii="Arial" w:hAnsi="Arial" w:cs="Arial"/>
                <w:sz w:val="22"/>
                <w:szCs w:val="22"/>
              </w:rPr>
              <w:t>min. 2600 mm</w:t>
            </w:r>
          </w:p>
        </w:tc>
      </w:tr>
      <w:tr w:rsidR="004F4D19" w:rsidRPr="00FE10EB" w14:paraId="641654E1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08AD6EA2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Wygląd zewnętrzny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007A04C9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F4D19" w:rsidRPr="00FE10EB" w14:paraId="3B50C73A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7C32EFB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Kolor nadwozia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25EE2010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Czarny</w:t>
            </w:r>
          </w:p>
        </w:tc>
      </w:tr>
      <w:tr w:rsidR="004F4D19" w:rsidRPr="00FE10EB" w14:paraId="24F2EFC3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24F7C581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Typ lakieru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06099A3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Metalik</w:t>
            </w:r>
          </w:p>
        </w:tc>
      </w:tr>
      <w:tr w:rsidR="004F4D19" w:rsidRPr="00FE10EB" w14:paraId="35C6DD34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16E4D4BF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Obudowa lusterek zew.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63C2731C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W kolorze nadwozia</w:t>
            </w:r>
          </w:p>
        </w:tc>
      </w:tr>
      <w:tr w:rsidR="004F4D19" w:rsidRPr="00FE10EB" w14:paraId="07ED4E3D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2920DA2D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Zderzaki (przedni i tylny)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6C5EB25B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W kolorze nadwozia</w:t>
            </w:r>
          </w:p>
        </w:tc>
      </w:tr>
      <w:tr w:rsidR="004F4D19" w:rsidRPr="00FE10EB" w14:paraId="5F45288B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35DF3355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Klamki drzwi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EC10E0F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W kolorze nadwozia</w:t>
            </w:r>
          </w:p>
        </w:tc>
      </w:tr>
      <w:tr w:rsidR="004F4D19" w:rsidRPr="00FE10EB" w14:paraId="08A2C5E0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7B314731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Obręcze kół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2C8515D1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Aluminiowe</w:t>
            </w:r>
          </w:p>
        </w:tc>
      </w:tr>
      <w:tr w:rsidR="004F4D19" w:rsidRPr="00FE10EB" w14:paraId="777388C5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678DD8C5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Rozmiar felg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7C1F8D3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min. 16 cali</w:t>
            </w:r>
          </w:p>
        </w:tc>
      </w:tr>
      <w:tr w:rsidR="004F4D19" w:rsidRPr="00FE10EB" w14:paraId="56EB6B24" w14:textId="77777777" w:rsidTr="00705612">
        <w:trPr>
          <w:trHeight w:val="284"/>
        </w:trPr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14:paraId="2652F0C5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Wyposażenie</w:t>
            </w:r>
          </w:p>
        </w:tc>
      </w:tr>
      <w:tr w:rsidR="004F4D19" w:rsidRPr="00FE10EB" w14:paraId="6740A67E" w14:textId="77777777" w:rsidTr="00705612">
        <w:trPr>
          <w:trHeight w:val="284"/>
        </w:trPr>
        <w:tc>
          <w:tcPr>
            <w:tcW w:w="0" w:type="auto"/>
            <w:vMerge w:val="restart"/>
            <w:shd w:val="clear" w:color="auto" w:fill="FFFFFF" w:themeFill="background1"/>
            <w:vAlign w:val="center"/>
            <w:hideMark/>
          </w:tcPr>
          <w:p w14:paraId="207A190D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071FBA74" w14:textId="42F8BA4B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Przednie reflektory w technologi</w:t>
            </w:r>
            <w:ins w:id="2" w:author="Baron Krzysztof (TSR)" w:date="2026-01-12T09:30:00Z" w16du:dateUtc="2026-01-12T08:30:00Z">
              <w:r w:rsidR="008E0998">
                <w:rPr>
                  <w:rFonts w:ascii="Arial" w:hAnsi="Arial" w:cs="Arial"/>
                  <w:color w:val="000000"/>
                  <w:sz w:val="22"/>
                  <w:szCs w:val="22"/>
                </w:rPr>
                <w:t>i</w:t>
              </w:r>
            </w:ins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 xml:space="preserve"> LED z czujnikiem automatycznej zmiany świateł z mijania na drogowe</w:t>
            </w:r>
          </w:p>
        </w:tc>
      </w:tr>
      <w:tr w:rsidR="004F4D19" w:rsidRPr="00FE10EB" w14:paraId="3B253EA5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36400C03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2199991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Wspomaganie układu kierowniczego</w:t>
            </w:r>
          </w:p>
        </w:tc>
      </w:tr>
      <w:tr w:rsidR="004F4D19" w:rsidRPr="00FE10EB" w14:paraId="1032845D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1EE11A28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3CB53EAF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Klimatyzacja automatyczna</w:t>
            </w:r>
          </w:p>
        </w:tc>
      </w:tr>
      <w:tr w:rsidR="004F4D19" w:rsidRPr="00FE10EB" w14:paraId="7A9F01B1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7D0C8D84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659E07D2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Fabryczny centralny zamek</w:t>
            </w:r>
          </w:p>
        </w:tc>
      </w:tr>
      <w:tr w:rsidR="004F4D19" w:rsidRPr="00FE10EB" w14:paraId="6FBAF7EF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4110CD8D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3CAA6394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Fotel kierowcy z regulacją wysokości i  odcinka lędźwiowego</w:t>
            </w:r>
          </w:p>
        </w:tc>
      </w:tr>
      <w:tr w:rsidR="004F4D19" w:rsidRPr="00FE10EB" w14:paraId="13F94A88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72C67D7D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3C91361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Elektroniczna stabilizacja toru jazdy</w:t>
            </w:r>
          </w:p>
        </w:tc>
      </w:tr>
      <w:tr w:rsidR="004F4D19" w:rsidRPr="00FE10EB" w14:paraId="0E312F36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5DACF229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ED2F5EC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Immobiliser, autoalarm fabryczny</w:t>
            </w:r>
          </w:p>
        </w:tc>
      </w:tr>
      <w:tr w:rsidR="004F4D19" w:rsidRPr="00FE10EB" w14:paraId="7A3C051F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0FECE13E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0D89CAF6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Szyby elektrycznie sterowane z przodu i z tyłu</w:t>
            </w:r>
          </w:p>
        </w:tc>
      </w:tr>
      <w:tr w:rsidR="004F4D19" w:rsidRPr="00FE10EB" w14:paraId="7BDBEB1B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6B9D7A95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13749DF1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Koło zapasowe dojazdowe (z zestawem narzędzi do jego wymiany) lub zestaw naprawczy</w:t>
            </w:r>
          </w:p>
        </w:tc>
      </w:tr>
      <w:tr w:rsidR="004F4D19" w:rsidRPr="00FE10EB" w14:paraId="7B9023B5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3ED772BB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6A593697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Poduszki powietrzne min. 6 szt.</w:t>
            </w:r>
          </w:p>
        </w:tc>
      </w:tr>
      <w:tr w:rsidR="004F4D19" w:rsidRPr="00FE10EB" w14:paraId="6AD3B4C0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63B6C353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757028A2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Lusterka elektrycznie regulowane i podgrzewane</w:t>
            </w:r>
          </w:p>
        </w:tc>
      </w:tr>
      <w:tr w:rsidR="004F4D19" w:rsidRPr="00FE10EB" w14:paraId="30FE1F93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56CA2B26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24E64552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Komplet gumowych dywaników podłogowych (w kolorze czarnym), z wykładziną (matą) podłogi bagażnika</w:t>
            </w:r>
          </w:p>
        </w:tc>
      </w:tr>
      <w:tr w:rsidR="004F4D19" w:rsidRPr="00FE10EB" w14:paraId="323101C5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200E1A81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81B8102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Radioodtwarzacz fabryczny, gniazdo USB, minimum 4 głośniki</w:t>
            </w:r>
          </w:p>
        </w:tc>
      </w:tr>
      <w:tr w:rsidR="004F4D19" w:rsidRPr="00FE10EB" w14:paraId="09471092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1D1DA674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15877959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Fabryczne czujniki parkowania przód i tył z sygnalizacją akustyczną dla kierowcy</w:t>
            </w:r>
          </w:p>
        </w:tc>
      </w:tr>
      <w:tr w:rsidR="004F4D19" w:rsidRPr="00FE10EB" w14:paraId="41E52DB3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06535E3A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752787D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Ogumienie jednej z następujących marek: Bridgestone, Continental, Dunlop, Goodyear, Michelin, Pirelli, Hankook</w:t>
            </w:r>
          </w:p>
        </w:tc>
      </w:tr>
      <w:tr w:rsidR="004F4D19" w:rsidRPr="00FE10EB" w14:paraId="0A8AFF12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10170126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D93CF77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Fabryczny zestaw głośnomówiący</w:t>
            </w:r>
          </w:p>
        </w:tc>
      </w:tr>
      <w:tr w:rsidR="004F4D19" w:rsidRPr="00FE10EB" w14:paraId="34B4F46C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11680C2A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FA76AB1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Kierownica multifunkcyjna (sterowanie radiem, telefonem, komputerem pokładowym) dopuszczalne sterowanie za pomocą manetki przy kolumnie kierownicy</w:t>
            </w:r>
          </w:p>
        </w:tc>
      </w:tr>
      <w:tr w:rsidR="004F4D19" w:rsidRPr="00FE10EB" w14:paraId="66CA37C7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1D11B132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AC79C76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0EB">
              <w:rPr>
                <w:rFonts w:ascii="Arial" w:hAnsi="Arial" w:cs="Arial"/>
                <w:sz w:val="22"/>
                <w:szCs w:val="22"/>
              </w:rPr>
              <w:t>System multimedialny wyposażony w interfejs umożliwiający podłączenie smartfonu i wyświetlanie wybranych aplikacji na ekranie min 15 cali systemu multimedialnego (w tym obligatoryjnie aplikację Google Map)</w:t>
            </w:r>
          </w:p>
        </w:tc>
      </w:tr>
      <w:tr w:rsidR="004F4D19" w:rsidRPr="00FE10EB" w14:paraId="45B58399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76CAB01F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8D38581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Fabryczny podłokietnik z przodu ze schowkiem</w:t>
            </w:r>
          </w:p>
        </w:tc>
      </w:tr>
      <w:tr w:rsidR="004F4D19" w:rsidRPr="00FE10EB" w14:paraId="5B59A4A9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5F866756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2373784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Czujnik deszczu</w:t>
            </w:r>
          </w:p>
        </w:tc>
      </w:tr>
      <w:tr w:rsidR="004F4D19" w:rsidRPr="00FE10EB" w14:paraId="3B09C8DB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190EBBD7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6548F5C7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Tempomat</w:t>
            </w:r>
          </w:p>
        </w:tc>
      </w:tr>
      <w:tr w:rsidR="004F4D19" w:rsidRPr="00FE10EB" w14:paraId="1BF2184B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016B532D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0D62A21E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Fabryczna roleta lub półka na przestrzeń bagażową (dotyczy wersji liftback lub kombi)</w:t>
            </w:r>
          </w:p>
        </w:tc>
      </w:tr>
      <w:tr w:rsidR="004F4D19" w:rsidRPr="00FE10EB" w14:paraId="5A50C7EE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319AA77D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15182504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System awaryjnego hamowania  i zapobiegania kolizjom z  funkcją umożliwiającą  minimum wykrywania pojazdów z przodu</w:t>
            </w:r>
          </w:p>
        </w:tc>
      </w:tr>
      <w:tr w:rsidR="004F4D19" w:rsidRPr="00FE10EB" w14:paraId="59974462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6812E3DE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37BC9B1C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System automatycznej zmiany świateł mijania na drogowe  lub reflektory z funkcją automatycznej adaptacji strumienia świateł drogowych, zapobiegającej oślepianiu  innych  pojazdów jadących z przodu</w:t>
            </w:r>
          </w:p>
        </w:tc>
      </w:tr>
      <w:tr w:rsidR="004F4D19" w:rsidRPr="00FE10EB" w14:paraId="18AEBD6D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1B273AD2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B084E40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Kabel do ładowania z gniazda 230 V, Mode 2 (Typ 2) – min. 5 m</w:t>
            </w:r>
          </w:p>
        </w:tc>
      </w:tr>
      <w:tr w:rsidR="004F4D19" w:rsidRPr="00FE10EB" w14:paraId="5FA1ACE5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02A5BFB7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2BB87D0A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Kabel do ładowania Mode 3 (Typ 2 – Typ 2) - min. 5 m</w:t>
            </w:r>
          </w:p>
        </w:tc>
      </w:tr>
      <w:tr w:rsidR="004F4D19" w:rsidRPr="00FE10EB" w14:paraId="12965201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5872A9E0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1EBEAAA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Wszystkie systemy bezpieczeństwa aktywne podczas jazdy, oparte na czujnikach (takie jak kamera, radar, lidar), w tym systemy ADAS (np. AEB, FCW, LKA), muszą być aktywowane domyślnie przy każdym uruchomieniu pojazdu. Systemy te nie mogą być trwale dezaktywowane przez użytkownika z poziomu interfejsu pojazdu.</w:t>
            </w:r>
          </w:p>
        </w:tc>
      </w:tr>
      <w:tr w:rsidR="004F4D19" w:rsidRPr="00FE10EB" w14:paraId="40C865DB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2BD4A677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1802DC41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System multimedialny pojazdu musi wspierać język polski, aktualizacje OTA w języku polskim oraz być kompatybilny z Android Auto i Apple CarPlay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</w:p>
        </w:tc>
      </w:tr>
      <w:tr w:rsidR="004F4D19" w:rsidRPr="00FE10EB" w14:paraId="72A6ACC5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62F85DE5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6D370423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Pojazd musi być fabrycznie wyposażony w system planowania trasy zintegrowany z mapą stacji ładowania EV, uwzględniający zasięg pojazdu, poziom baterii oraz typ ładowarek na trasie.</w:t>
            </w:r>
          </w:p>
        </w:tc>
      </w:tr>
      <w:tr w:rsidR="004F4D19" w:rsidRPr="00FE10EB" w14:paraId="2ABEEB67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7F3EFDB8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2E987B4C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Pompa ciepła</w:t>
            </w:r>
          </w:p>
        </w:tc>
      </w:tr>
      <w:tr w:rsidR="004F4D19" w:rsidRPr="00FE10EB" w14:paraId="6D3E4F14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79598B42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7B404FB2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 xml:space="preserve">Fabryczna nawigacja w języku polskim z bezpłatną aktualizacją z ekranem o przekątnej min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 xml:space="preserve"> cali z otrzymywaniem komunikatów drogowych</w:t>
            </w:r>
          </w:p>
        </w:tc>
      </w:tr>
      <w:tr w:rsidR="004F4D19" w:rsidRPr="00FE10EB" w14:paraId="2AC7A748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0A6CB65E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079CF09F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Bezkluczykowe uruchamianie pojazdu</w:t>
            </w:r>
          </w:p>
        </w:tc>
      </w:tr>
      <w:tr w:rsidR="004F4D19" w:rsidRPr="00FE10EB" w14:paraId="5803BC9A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48692C61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05D85A10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System rozpoznawania znaków drogowych</w:t>
            </w:r>
          </w:p>
        </w:tc>
      </w:tr>
      <w:tr w:rsidR="004F4D19" w:rsidRPr="00FE10EB" w14:paraId="04A29C4F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226740E8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6E31B967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10EB">
              <w:rPr>
                <w:rFonts w:ascii="Arial" w:hAnsi="Arial" w:cs="Arial"/>
                <w:color w:val="000000"/>
                <w:sz w:val="22"/>
                <w:szCs w:val="22"/>
              </w:rPr>
              <w:t>Brak oznaczeń wersji silnikowej na tylnej klapie</w:t>
            </w:r>
          </w:p>
        </w:tc>
      </w:tr>
      <w:tr w:rsidR="004F4D19" w:rsidRPr="00FE10EB" w14:paraId="32ECE459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6D5327C9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2A2A46DA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0EB">
              <w:rPr>
                <w:rFonts w:ascii="Arial" w:hAnsi="Arial" w:cs="Arial"/>
                <w:sz w:val="22"/>
                <w:szCs w:val="22"/>
              </w:rPr>
              <w:t>Kamera cofania</w:t>
            </w:r>
          </w:p>
        </w:tc>
      </w:tr>
      <w:tr w:rsidR="004F4D19" w:rsidRPr="00FE10EB" w14:paraId="28AA9B09" w14:textId="77777777" w:rsidTr="00705612">
        <w:trPr>
          <w:trHeight w:val="284"/>
        </w:trPr>
        <w:tc>
          <w:tcPr>
            <w:tcW w:w="0" w:type="auto"/>
            <w:vMerge/>
            <w:shd w:val="clear" w:color="auto" w:fill="FFFFFF" w:themeFill="background1"/>
            <w:vAlign w:val="center"/>
            <w:hideMark/>
          </w:tcPr>
          <w:p w14:paraId="45010B4A" w14:textId="77777777" w:rsidR="004F4D19" w:rsidRPr="00FE10E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41AF15F" w14:textId="77777777" w:rsidR="004F4D19" w:rsidRPr="00FE10EB" w:rsidRDefault="004F4D19" w:rsidP="00705612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0EB">
              <w:rPr>
                <w:rFonts w:ascii="Arial" w:hAnsi="Arial" w:cs="Arial"/>
                <w:sz w:val="22"/>
                <w:szCs w:val="22"/>
              </w:rPr>
              <w:t xml:space="preserve">Układ monitorowania martwego pola </w:t>
            </w:r>
          </w:p>
        </w:tc>
      </w:tr>
      <w:tr w:rsidR="004F4D19" w:rsidRPr="00FE10EB" w14:paraId="5E37F5D9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</w:tcPr>
          <w:p w14:paraId="340A73B9" w14:textId="77777777" w:rsidR="004F4D19" w:rsidRPr="004E044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E044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Częstotliwość przeglądów: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00656AD" w14:textId="77777777" w:rsidR="004F4D19" w:rsidRPr="004E044B" w:rsidRDefault="004F4D19" w:rsidP="00705612">
            <w:pPr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044B">
              <w:rPr>
                <w:rFonts w:ascii="Arial" w:hAnsi="Arial" w:cs="Arial"/>
                <w:color w:val="000000"/>
                <w:sz w:val="22"/>
                <w:szCs w:val="22"/>
              </w:rPr>
              <w:t>wg zaleceń producenta, nie częściej niż co 15 000 km lub 12 m-cy w zależności co nastąpi wcześniej</w:t>
            </w:r>
          </w:p>
        </w:tc>
      </w:tr>
      <w:tr w:rsidR="004F4D19" w:rsidRPr="00FE10EB" w14:paraId="00F8CAE5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</w:tcPr>
          <w:p w14:paraId="23DF7F38" w14:textId="77777777" w:rsidR="004F4D19" w:rsidRPr="004E044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E044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Wymagania w zakresie serwisu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02044B6" w14:textId="77777777" w:rsidR="004F4D19" w:rsidRPr="004E044B" w:rsidRDefault="004F4D19" w:rsidP="00705612">
            <w:pPr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044B">
              <w:rPr>
                <w:rFonts w:ascii="Arial" w:hAnsi="Arial" w:cs="Arial"/>
                <w:color w:val="000000"/>
                <w:sz w:val="22"/>
                <w:szCs w:val="22"/>
              </w:rPr>
              <w:t>pełna obsługa serwisowa tylko i wyłącznie w Autoryzowanych Stacjach Obsługi w okresie obowiązywania umowy</w:t>
            </w:r>
          </w:p>
        </w:tc>
      </w:tr>
      <w:tr w:rsidR="004F4D19" w:rsidRPr="00FE10EB" w14:paraId="607DEA50" w14:textId="77777777" w:rsidTr="00705612">
        <w:trPr>
          <w:trHeight w:val="284"/>
        </w:trPr>
        <w:tc>
          <w:tcPr>
            <w:tcW w:w="0" w:type="auto"/>
            <w:shd w:val="clear" w:color="auto" w:fill="FFFFFF" w:themeFill="background1"/>
            <w:vAlign w:val="center"/>
          </w:tcPr>
          <w:p w14:paraId="638C5F53" w14:textId="77777777" w:rsidR="004F4D19" w:rsidRPr="004E044B" w:rsidRDefault="004F4D19" w:rsidP="00705612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B31CC78" w14:textId="77777777" w:rsidR="004F4D19" w:rsidRPr="004E044B" w:rsidRDefault="004F4D19" w:rsidP="00705612">
            <w:pPr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E044B">
              <w:rPr>
                <w:rFonts w:ascii="Arial" w:hAnsi="Arial" w:cs="Arial"/>
                <w:color w:val="000000"/>
                <w:sz w:val="22"/>
                <w:szCs w:val="22"/>
              </w:rPr>
              <w:t>opłata za czynności serwisowe (ujęta w czynszu najmu) musi uwzględniać: serwis gwarancyjny i pogwarancyjny, wymianę opon, naprawę, wymianę, montaż,  demontaż i uzupełnienie wszystkich części, podzespołów i materiałów eksploatacyjnych pojazdu.</w:t>
            </w:r>
          </w:p>
        </w:tc>
      </w:tr>
    </w:tbl>
    <w:p w14:paraId="4E835758" w14:textId="77777777" w:rsidR="00603BE5" w:rsidRDefault="00603BE5" w:rsidP="00603BE5">
      <w:pPr>
        <w:spacing w:before="120" w:after="120" w:line="276" w:lineRule="auto"/>
        <w:rPr>
          <w:rFonts w:ascii="Arial" w:hAnsi="Arial" w:cs="Arial"/>
          <w:bCs/>
          <w:iCs/>
        </w:rPr>
      </w:pPr>
    </w:p>
    <w:p w14:paraId="1FBAA3FC" w14:textId="77777777" w:rsidR="00603BE5" w:rsidRPr="00ED6727" w:rsidRDefault="00603BE5" w:rsidP="00603BE5">
      <w:pPr>
        <w:pStyle w:val="Akapitzlist"/>
        <w:numPr>
          <w:ilvl w:val="0"/>
          <w:numId w:val="33"/>
        </w:numPr>
        <w:spacing w:before="120" w:after="120" w:line="276" w:lineRule="auto"/>
        <w:jc w:val="both"/>
        <w:rPr>
          <w:rFonts w:ascii="Arial" w:hAnsi="Arial" w:cs="Arial"/>
          <w:bCs/>
        </w:rPr>
      </w:pPr>
      <w:r w:rsidRPr="00ED6727">
        <w:rPr>
          <w:rFonts w:ascii="Arial" w:hAnsi="Arial" w:cs="Arial"/>
          <w:bCs/>
        </w:rPr>
        <w:t>Wymagania w zakresie serwisu</w:t>
      </w:r>
    </w:p>
    <w:p w14:paraId="5631CC4B" w14:textId="685C492B" w:rsidR="00603BE5" w:rsidRPr="00C000B5" w:rsidRDefault="00603BE5" w:rsidP="00603BE5">
      <w:pPr>
        <w:pStyle w:val="Akapitzlist"/>
        <w:numPr>
          <w:ilvl w:val="0"/>
          <w:numId w:val="28"/>
        </w:numPr>
        <w:spacing w:after="120" w:line="276" w:lineRule="auto"/>
        <w:ind w:left="1559" w:hanging="567"/>
        <w:contextualSpacing/>
        <w:jc w:val="both"/>
        <w:rPr>
          <w:rFonts w:ascii="Arial" w:hAnsi="Arial" w:cs="Arial"/>
        </w:rPr>
      </w:pPr>
      <w:r w:rsidRPr="00C000B5">
        <w:rPr>
          <w:rFonts w:ascii="Arial" w:hAnsi="Arial" w:cs="Arial"/>
        </w:rPr>
        <w:t>Wykonawca zobowiązany jest do zapewniania usług serwisowych dla wynajmowanych Pojazdów wraz z wymianą wszelkich elementów eksploatacyjnych. Wszystkie czynności serwisowe wykonywane wyłącznie w</w:t>
      </w:r>
      <w:r w:rsidR="00C877DA">
        <w:rPr>
          <w:rFonts w:ascii="Arial" w:hAnsi="Arial" w:cs="Arial"/>
        </w:rPr>
        <w:t> </w:t>
      </w:r>
      <w:r w:rsidRPr="00C000B5">
        <w:rPr>
          <w:rFonts w:ascii="Arial" w:hAnsi="Arial" w:cs="Arial"/>
        </w:rPr>
        <w:t>Autoryzowanych Stacjach Obsługi (ASO), włącznie z wymianą wszystkich części, podzespołów i materiałów eksploatacyjnych Pojazdu.</w:t>
      </w:r>
    </w:p>
    <w:p w14:paraId="4F77399A" w14:textId="77777777" w:rsidR="00603BE5" w:rsidRPr="00C000B5" w:rsidRDefault="00603BE5" w:rsidP="00603BE5">
      <w:pPr>
        <w:pStyle w:val="Akapitzlist"/>
        <w:numPr>
          <w:ilvl w:val="0"/>
          <w:numId w:val="28"/>
        </w:numPr>
        <w:spacing w:after="120" w:line="276" w:lineRule="auto"/>
        <w:ind w:left="1559" w:hanging="567"/>
        <w:contextualSpacing/>
        <w:jc w:val="both"/>
        <w:rPr>
          <w:rFonts w:ascii="Arial" w:hAnsi="Arial" w:cs="Arial"/>
        </w:rPr>
      </w:pPr>
      <w:r w:rsidRPr="00C000B5">
        <w:rPr>
          <w:rFonts w:ascii="Arial" w:hAnsi="Arial" w:cs="Arial"/>
        </w:rPr>
        <w:t xml:space="preserve">Wykonawca zobowiązany jest do świadczenia usługi zapewnienia ogumienia wraz </w:t>
      </w:r>
      <w:r w:rsidRPr="00C000B5">
        <w:rPr>
          <w:rFonts w:ascii="Arial" w:hAnsi="Arial" w:cs="Arial"/>
        </w:rPr>
        <w:br/>
        <w:t>z wymianą i przechowaniem opon, z zastrzeżeniem, że maksymalny czas oczekiwania na wymianę ogumienia to maksymalnie do 14 dni od zgłoszenia.</w:t>
      </w:r>
    </w:p>
    <w:p w14:paraId="2BE9B96A" w14:textId="77777777" w:rsidR="00603BE5" w:rsidRPr="00C000B5" w:rsidRDefault="00603BE5" w:rsidP="00603BE5">
      <w:pPr>
        <w:pStyle w:val="Akapitzlist"/>
        <w:numPr>
          <w:ilvl w:val="0"/>
          <w:numId w:val="28"/>
        </w:numPr>
        <w:spacing w:after="120" w:line="276" w:lineRule="auto"/>
        <w:ind w:left="1559" w:hanging="567"/>
        <w:contextualSpacing/>
        <w:jc w:val="both"/>
        <w:rPr>
          <w:rFonts w:ascii="Arial" w:hAnsi="Arial" w:cs="Arial"/>
        </w:rPr>
      </w:pPr>
      <w:r w:rsidRPr="00C000B5">
        <w:rPr>
          <w:rFonts w:ascii="Arial" w:hAnsi="Arial" w:cs="Arial"/>
        </w:rPr>
        <w:t>Wykonawca pokrywa koszty abonamentu radiowo-telewizyjnego, koszty rejestracji, dostarczenia i odebrania Pojazdu.</w:t>
      </w:r>
    </w:p>
    <w:p w14:paraId="407AE3A3" w14:textId="77777777" w:rsidR="00603BE5" w:rsidRPr="00C000B5" w:rsidRDefault="00603BE5" w:rsidP="00603BE5">
      <w:pPr>
        <w:pStyle w:val="Akapitzlist"/>
        <w:numPr>
          <w:ilvl w:val="0"/>
          <w:numId w:val="28"/>
        </w:numPr>
        <w:spacing w:after="120" w:line="276" w:lineRule="auto"/>
        <w:ind w:left="1559" w:hanging="567"/>
        <w:contextualSpacing/>
        <w:jc w:val="both"/>
        <w:rPr>
          <w:rFonts w:ascii="Arial" w:hAnsi="Arial" w:cs="Arial"/>
        </w:rPr>
      </w:pPr>
      <w:r w:rsidRPr="00C000B5">
        <w:rPr>
          <w:rFonts w:ascii="Arial" w:hAnsi="Arial" w:cs="Arial"/>
        </w:rPr>
        <w:t>Zakres usług nie obejmuje kart paliwowych. Zamawiający dostarcza je we własnym zakresie.</w:t>
      </w:r>
    </w:p>
    <w:p w14:paraId="457BACAC" w14:textId="77777777" w:rsidR="00603BE5" w:rsidRPr="00C000B5" w:rsidRDefault="00603BE5" w:rsidP="00603BE5">
      <w:pPr>
        <w:pStyle w:val="Akapitzlist"/>
        <w:numPr>
          <w:ilvl w:val="0"/>
          <w:numId w:val="28"/>
        </w:numPr>
        <w:spacing w:after="120" w:line="276" w:lineRule="auto"/>
        <w:ind w:left="1559" w:hanging="567"/>
        <w:contextualSpacing/>
        <w:jc w:val="both"/>
        <w:rPr>
          <w:rFonts w:ascii="Arial" w:hAnsi="Arial" w:cs="Arial"/>
        </w:rPr>
      </w:pPr>
      <w:bookmarkStart w:id="3" w:name="_Hlk208989800"/>
      <w:r w:rsidRPr="00C000B5">
        <w:rPr>
          <w:rFonts w:ascii="Arial" w:hAnsi="Arial" w:cs="Arial"/>
        </w:rPr>
        <w:lastRenderedPageBreak/>
        <w:t>Czynsz najmu nie obejmuje: kosztów rozliczenia nadmiarowego przebiegu lub niewykorzystanego limitu kilometrów, opłat związane z wyrobieniem wtórników tablic rejestracyjnych i dokumentów pojazdu, opłat związanych z obsługą mandatów krajowych i zagranicznych oraz relokacji opon na życzenie Zamawiającego.</w:t>
      </w:r>
    </w:p>
    <w:bookmarkEnd w:id="3"/>
    <w:p w14:paraId="349C0EC3" w14:textId="77777777" w:rsidR="00603BE5" w:rsidRPr="00C000B5" w:rsidRDefault="00603BE5" w:rsidP="00603BE5">
      <w:pPr>
        <w:pStyle w:val="Akapitzlist"/>
        <w:numPr>
          <w:ilvl w:val="0"/>
          <w:numId w:val="28"/>
        </w:numPr>
        <w:spacing w:after="120" w:line="276" w:lineRule="auto"/>
        <w:ind w:left="1559" w:hanging="567"/>
        <w:contextualSpacing/>
        <w:jc w:val="both"/>
        <w:rPr>
          <w:rFonts w:ascii="Arial" w:hAnsi="Arial" w:cs="Arial"/>
        </w:rPr>
      </w:pPr>
      <w:r w:rsidRPr="00C000B5">
        <w:rPr>
          <w:rFonts w:ascii="Arial" w:hAnsi="Arial" w:cs="Arial"/>
        </w:rPr>
        <w:t>Udostępnienie pojazdu zastępczego</w:t>
      </w:r>
      <w:r w:rsidRPr="00C000B5">
        <w:t xml:space="preserve"> </w:t>
      </w:r>
      <w:r w:rsidRPr="00C000B5">
        <w:rPr>
          <w:rFonts w:ascii="Arial" w:hAnsi="Arial" w:cs="Arial"/>
        </w:rPr>
        <w:t>tej samej klasy</w:t>
      </w:r>
      <w:r>
        <w:rPr>
          <w:rFonts w:ascii="Arial" w:hAnsi="Arial" w:cs="Arial"/>
        </w:rPr>
        <w:t xml:space="preserve"> w przypadkach wskazanych w Umowie.</w:t>
      </w:r>
    </w:p>
    <w:p w14:paraId="61EF253B" w14:textId="77777777" w:rsidR="00603BE5" w:rsidRPr="00C000B5" w:rsidRDefault="00603BE5" w:rsidP="00603BE5">
      <w:pPr>
        <w:numPr>
          <w:ilvl w:val="0"/>
          <w:numId w:val="28"/>
        </w:numPr>
        <w:tabs>
          <w:tab w:val="left" w:pos="3150"/>
        </w:tabs>
        <w:spacing w:line="276" w:lineRule="auto"/>
        <w:ind w:left="1560" w:hanging="567"/>
        <w:jc w:val="both"/>
        <w:rPr>
          <w:rFonts w:ascii="Arial" w:hAnsi="Arial" w:cs="Arial"/>
          <w:sz w:val="22"/>
          <w:szCs w:val="22"/>
        </w:rPr>
      </w:pPr>
      <w:r w:rsidRPr="00C000B5">
        <w:rPr>
          <w:rFonts w:ascii="Arial" w:hAnsi="Arial" w:cs="Arial"/>
          <w:sz w:val="22"/>
          <w:szCs w:val="22"/>
        </w:rPr>
        <w:t xml:space="preserve">pełna obsługa serwisowa tylko i wyłącznie w </w:t>
      </w:r>
      <w:r w:rsidRPr="00C000B5">
        <w:rPr>
          <w:rFonts w:ascii="Arial" w:hAnsi="Arial" w:cs="Arial"/>
          <w:bCs/>
          <w:sz w:val="22"/>
          <w:szCs w:val="22"/>
        </w:rPr>
        <w:t>Autoryzowanych Stacjach Obsługi</w:t>
      </w:r>
      <w:r w:rsidRPr="00C000B5">
        <w:rPr>
          <w:rFonts w:ascii="Arial" w:hAnsi="Arial" w:cs="Arial"/>
          <w:sz w:val="22"/>
          <w:szCs w:val="22"/>
        </w:rPr>
        <w:t xml:space="preserve"> </w:t>
      </w:r>
      <w:r w:rsidRPr="00C000B5">
        <w:rPr>
          <w:rFonts w:ascii="Arial" w:hAnsi="Arial" w:cs="Arial"/>
          <w:sz w:val="22"/>
          <w:szCs w:val="22"/>
        </w:rPr>
        <w:br/>
        <w:t>w okresie obowiązywania umowy;</w:t>
      </w:r>
    </w:p>
    <w:p w14:paraId="2E7432D5" w14:textId="3E342B01" w:rsidR="00603BE5" w:rsidRDefault="00603BE5" w:rsidP="00603BE5">
      <w:pPr>
        <w:numPr>
          <w:ilvl w:val="0"/>
          <w:numId w:val="28"/>
        </w:numPr>
        <w:tabs>
          <w:tab w:val="left" w:pos="3150"/>
        </w:tabs>
        <w:spacing w:line="276" w:lineRule="auto"/>
        <w:ind w:left="1560" w:hanging="567"/>
        <w:jc w:val="both"/>
        <w:rPr>
          <w:rFonts w:ascii="Arial" w:hAnsi="Arial" w:cs="Arial"/>
          <w:sz w:val="22"/>
          <w:szCs w:val="22"/>
        </w:rPr>
      </w:pPr>
      <w:r w:rsidRPr="00C000B5">
        <w:rPr>
          <w:rFonts w:ascii="Arial" w:hAnsi="Arial" w:cs="Arial"/>
          <w:sz w:val="22"/>
          <w:szCs w:val="22"/>
        </w:rPr>
        <w:t xml:space="preserve">opłata za czynności serwisowe (ujęta w </w:t>
      </w:r>
      <w:ins w:id="4" w:author="Baron Krzysztof (TSR)" w:date="2026-01-12T09:29:00Z" w16du:dateUtc="2026-01-12T08:29:00Z">
        <w:r w:rsidR="005470C6">
          <w:rPr>
            <w:rFonts w:ascii="Arial" w:hAnsi="Arial" w:cs="Arial"/>
            <w:sz w:val="22"/>
            <w:szCs w:val="22"/>
          </w:rPr>
          <w:t xml:space="preserve">Czynszu </w:t>
        </w:r>
      </w:ins>
      <w:del w:id="5" w:author="Baron Krzysztof (TSR)" w:date="2026-01-12T09:29:00Z" w16du:dateUtc="2026-01-12T08:29:00Z">
        <w:r w:rsidRPr="00C000B5" w:rsidDel="005470C6">
          <w:rPr>
            <w:rFonts w:ascii="Arial" w:hAnsi="Arial" w:cs="Arial"/>
            <w:sz w:val="22"/>
            <w:szCs w:val="22"/>
          </w:rPr>
          <w:delText xml:space="preserve">racie </w:delText>
        </w:r>
      </w:del>
      <w:r w:rsidRPr="00C000B5">
        <w:rPr>
          <w:rFonts w:ascii="Arial" w:hAnsi="Arial" w:cs="Arial"/>
          <w:sz w:val="22"/>
          <w:szCs w:val="22"/>
        </w:rPr>
        <w:t xml:space="preserve">najmu) musi uwzględniać naprawę, wymianę, montaż, demontaż i uzupełnienie wszystkich części, podzespołów </w:t>
      </w:r>
      <w:r w:rsidRPr="00C000B5">
        <w:rPr>
          <w:rFonts w:ascii="Arial" w:hAnsi="Arial" w:cs="Arial"/>
          <w:sz w:val="22"/>
          <w:szCs w:val="22"/>
        </w:rPr>
        <w:br/>
        <w:t>i materiałów eksploatacyjnych pojazdu.</w:t>
      </w:r>
    </w:p>
    <w:p w14:paraId="51F9E94C" w14:textId="77777777" w:rsidR="00603BE5" w:rsidRPr="00C000B5" w:rsidRDefault="00603BE5" w:rsidP="004F4D19">
      <w:pPr>
        <w:tabs>
          <w:tab w:val="left" w:pos="315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B77E571" w14:textId="77777777" w:rsidR="00603BE5" w:rsidRPr="00C000B5" w:rsidRDefault="00603BE5" w:rsidP="00603BE5">
      <w:pPr>
        <w:pStyle w:val="Akapitzlist"/>
        <w:numPr>
          <w:ilvl w:val="0"/>
          <w:numId w:val="33"/>
        </w:numPr>
        <w:spacing w:before="120" w:after="120" w:line="276" w:lineRule="auto"/>
        <w:ind w:hanging="577"/>
        <w:jc w:val="both"/>
        <w:rPr>
          <w:rFonts w:ascii="Arial" w:hAnsi="Arial" w:cs="Arial"/>
          <w:bCs/>
        </w:rPr>
      </w:pPr>
      <w:r w:rsidRPr="000D03A9">
        <w:rPr>
          <w:rFonts w:ascii="Arial" w:hAnsi="Arial" w:cs="Arial"/>
          <w:bCs/>
        </w:rPr>
        <w:t>Wymagania w zakresie ogumienia</w:t>
      </w:r>
    </w:p>
    <w:p w14:paraId="41AA2247" w14:textId="301BB956" w:rsidR="00603BE5" w:rsidRPr="00C000B5" w:rsidRDefault="00603BE5" w:rsidP="00603BE5">
      <w:pPr>
        <w:pStyle w:val="Akapitzlist"/>
        <w:numPr>
          <w:ilvl w:val="0"/>
          <w:numId w:val="31"/>
        </w:numPr>
        <w:tabs>
          <w:tab w:val="left" w:pos="3150"/>
        </w:tabs>
        <w:spacing w:line="276" w:lineRule="auto"/>
        <w:ind w:left="1418" w:hanging="425"/>
        <w:rPr>
          <w:rFonts w:ascii="Arial" w:hAnsi="Arial" w:cs="Arial"/>
          <w:b/>
        </w:rPr>
      </w:pPr>
      <w:r w:rsidRPr="00C000B5">
        <w:rPr>
          <w:rFonts w:ascii="Arial" w:hAnsi="Arial" w:cs="Arial"/>
        </w:rPr>
        <w:t>opłata za usługi związane z ogumieniem (ujęta w racie</w:t>
      </w:r>
      <w:del w:id="6" w:author="Baron Krzysztof (TSR)" w:date="2026-01-12T09:32:00Z" w16du:dateUtc="2026-01-12T08:32:00Z">
        <w:r w:rsidRPr="00C000B5" w:rsidDel="00F1181C">
          <w:rPr>
            <w:rFonts w:ascii="Arial" w:hAnsi="Arial" w:cs="Arial"/>
          </w:rPr>
          <w:delText xml:space="preserve"> </w:delText>
        </w:r>
      </w:del>
      <w:ins w:id="7" w:author="Baron Krzysztof (TSR)" w:date="2026-01-12T09:32:00Z" w16du:dateUtc="2026-01-12T08:32:00Z">
        <w:r w:rsidR="00F1181C">
          <w:rPr>
            <w:rFonts w:ascii="Arial" w:hAnsi="Arial" w:cs="Arial"/>
          </w:rPr>
          <w:t xml:space="preserve"> Czynszu</w:t>
        </w:r>
      </w:ins>
      <w:del w:id="8" w:author="Baron Krzysztof (TSR)" w:date="2026-01-12T09:32:00Z" w16du:dateUtc="2026-01-12T08:32:00Z">
        <w:r w:rsidRPr="00C000B5" w:rsidDel="00F1181C">
          <w:rPr>
            <w:rFonts w:ascii="Arial" w:hAnsi="Arial" w:cs="Arial"/>
          </w:rPr>
          <w:delText>najmu</w:delText>
        </w:r>
      </w:del>
      <w:r w:rsidRPr="00C000B5">
        <w:rPr>
          <w:rFonts w:ascii="Arial" w:hAnsi="Arial" w:cs="Arial"/>
        </w:rPr>
        <w:t>) musi uwzględniać wszystkie wskazane poniżej wymagania:</w:t>
      </w:r>
    </w:p>
    <w:p w14:paraId="36F1CBF2" w14:textId="77777777" w:rsidR="00603BE5" w:rsidRPr="00ED6727" w:rsidRDefault="00603BE5" w:rsidP="00603BE5">
      <w:pPr>
        <w:pStyle w:val="Akapitzlist"/>
        <w:numPr>
          <w:ilvl w:val="0"/>
          <w:numId w:val="31"/>
        </w:numPr>
        <w:spacing w:before="120" w:after="120" w:line="276" w:lineRule="auto"/>
        <w:ind w:left="1418"/>
        <w:jc w:val="both"/>
        <w:rPr>
          <w:rFonts w:ascii="Arial" w:hAnsi="Arial" w:cs="Arial"/>
        </w:rPr>
      </w:pPr>
      <w:r w:rsidRPr="00ED6727">
        <w:rPr>
          <w:rFonts w:ascii="Arial" w:hAnsi="Arial" w:cs="Arial"/>
        </w:rPr>
        <w:t>Obowiązek ubezpieczenia pojazdów leży po stronie Najemcy.</w:t>
      </w:r>
    </w:p>
    <w:p w14:paraId="7529C7B2" w14:textId="77777777" w:rsidR="00603BE5" w:rsidRDefault="00603BE5" w:rsidP="00603BE5">
      <w:pPr>
        <w:pStyle w:val="Akapitzlist"/>
        <w:numPr>
          <w:ilvl w:val="0"/>
          <w:numId w:val="31"/>
        </w:numPr>
        <w:spacing w:before="120" w:after="120" w:line="276" w:lineRule="auto"/>
        <w:ind w:left="1418"/>
        <w:jc w:val="both"/>
        <w:rPr>
          <w:rFonts w:ascii="Arial" w:hAnsi="Arial" w:cs="Arial"/>
        </w:rPr>
      </w:pPr>
      <w:r w:rsidRPr="00ED6727">
        <w:rPr>
          <w:rFonts w:ascii="Arial" w:hAnsi="Arial" w:cs="Arial"/>
        </w:rPr>
        <w:t>Najemca, zastrzega sobie możliwość dokonania oznakowania pojazdów przez Spółkę, w taki sposób, aby możliwe było łatwe jego usunięcie po zakończeniu okresu najmu.</w:t>
      </w:r>
    </w:p>
    <w:p w14:paraId="5EDEEE20" w14:textId="39FC5021" w:rsidR="00603BE5" w:rsidRPr="00C87DB3" w:rsidRDefault="00603BE5" w:rsidP="00603BE5">
      <w:pPr>
        <w:spacing w:before="120" w:after="120" w:line="276" w:lineRule="auto"/>
        <w:rPr>
          <w:rFonts w:ascii="Arial" w:hAnsi="Arial" w:cs="Arial"/>
          <w:bCs/>
          <w:iCs/>
        </w:rPr>
      </w:pPr>
      <w:r w:rsidRPr="00C87DB3">
        <w:rPr>
          <w:rFonts w:ascii="Arial" w:hAnsi="Arial" w:cs="Arial"/>
          <w:bCs/>
          <w:iCs/>
        </w:rPr>
        <w:t xml:space="preserve">Tabela nr </w:t>
      </w:r>
      <w:r w:rsidR="004F4D19">
        <w:rPr>
          <w:rFonts w:ascii="Arial" w:hAnsi="Arial" w:cs="Arial"/>
          <w:bCs/>
          <w:iCs/>
        </w:rPr>
        <w:t>2</w:t>
      </w:r>
      <w:r w:rsidRPr="00C87DB3">
        <w:rPr>
          <w:rFonts w:ascii="Arial" w:hAnsi="Arial" w:cs="Arial"/>
          <w:bCs/>
          <w:iCs/>
        </w:rPr>
        <w:t xml:space="preserve"> – Specyfikacja usług </w:t>
      </w:r>
      <w:r>
        <w:rPr>
          <w:rFonts w:ascii="Arial" w:hAnsi="Arial" w:cs="Arial"/>
          <w:bCs/>
          <w:iCs/>
        </w:rPr>
        <w:t>związanych z ogumieniem</w:t>
      </w:r>
    </w:p>
    <w:tbl>
      <w:tblPr>
        <w:tblW w:w="85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600"/>
      </w:tblGrid>
      <w:tr w:rsidR="00603BE5" w:rsidRPr="00C000B5" w14:paraId="4AD6F4C4" w14:textId="77777777" w:rsidTr="004D1B75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14:paraId="09655310" w14:textId="77777777" w:rsidR="00603BE5" w:rsidRPr="00C87DB3" w:rsidRDefault="00603BE5" w:rsidP="004D1B7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7DB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14:paraId="0F304BC1" w14:textId="77777777" w:rsidR="00603BE5" w:rsidRPr="00C87DB3" w:rsidRDefault="00603BE5" w:rsidP="004D1B7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7DB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Usługi związane z ogumieniem</w:t>
            </w:r>
          </w:p>
        </w:tc>
      </w:tr>
      <w:tr w:rsidR="00603BE5" w:rsidRPr="00C000B5" w14:paraId="04F74892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78F23F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F23C12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rozliczane w opłacie serwisowej</w:t>
            </w:r>
          </w:p>
        </w:tc>
      </w:tr>
      <w:tr w:rsidR="00603BE5" w:rsidRPr="00C000B5" w14:paraId="10E0FA09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A7CE33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9E471B" w14:textId="77777777" w:rsidR="00603BE5" w:rsidRPr="00794074" w:rsidRDefault="00603BE5" w:rsidP="004D1B75">
            <w:pPr>
              <w:tabs>
                <w:tab w:val="center" w:pos="3730"/>
              </w:tabs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 xml:space="preserve">opony sezonowe (ogumienie letnie i zimowe) NIELIMITOWANE – zapewnienie ogumienia przez cały okres najmu. </w:t>
            </w:r>
          </w:p>
          <w:p w14:paraId="581AA2B6" w14:textId="77777777" w:rsidR="00603BE5" w:rsidRPr="00794074" w:rsidRDefault="00603BE5" w:rsidP="004D1B75">
            <w:pPr>
              <w:tabs>
                <w:tab w:val="center" w:pos="3730"/>
              </w:tabs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Najmujący będzie żądał od Wykonawcy wymiany ogumienia na nowe, jeśli wysokość bieżnika osiągnie poziom 2,5 mm powyżej wskaźnika TWI (wskaźnik zużycia opony), który jest wskazany przez producenta ogumienia.</w:t>
            </w:r>
          </w:p>
        </w:tc>
      </w:tr>
      <w:tr w:rsidR="00603BE5" w:rsidRPr="00C000B5" w14:paraId="7214D596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E4DD8C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141920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usługa relokacji opon w ramach miesięcznej opłaty serwisowej</w:t>
            </w:r>
          </w:p>
        </w:tc>
      </w:tr>
      <w:tr w:rsidR="00603BE5" w:rsidRPr="00C000B5" w14:paraId="30404154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52CA17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1F8BBB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rodzaj opon zgodny ze specyfikacją techniczną pojazdów</w:t>
            </w:r>
          </w:p>
        </w:tc>
      </w:tr>
      <w:tr w:rsidR="00603BE5" w:rsidRPr="00C000B5" w14:paraId="6684A5C7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16F66E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F8954F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sezonowa wymiana opon (2 razy w roku - sezon letni/sezon zimowy)</w:t>
            </w:r>
          </w:p>
        </w:tc>
      </w:tr>
      <w:tr w:rsidR="00603BE5" w:rsidRPr="00C000B5" w14:paraId="41202CE1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D8B856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246414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przechowywanie opon</w:t>
            </w:r>
          </w:p>
        </w:tc>
      </w:tr>
      <w:tr w:rsidR="00603BE5" w:rsidRPr="00C000B5" w14:paraId="26674485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6696DF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B6A867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termin sezonowej wymiany opon - maksymalnie do 14 dni od zgłoszenia</w:t>
            </w:r>
          </w:p>
        </w:tc>
      </w:tr>
    </w:tbl>
    <w:p w14:paraId="62BC78A2" w14:textId="77777777" w:rsidR="00603BE5" w:rsidRPr="00C000B5" w:rsidRDefault="00603BE5" w:rsidP="00603BE5">
      <w:pPr>
        <w:spacing w:before="120" w:after="120"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14:paraId="736CC247" w14:textId="02021FD9" w:rsidR="00603BE5" w:rsidDel="005470C6" w:rsidRDefault="00603BE5" w:rsidP="00603BE5">
      <w:pPr>
        <w:pStyle w:val="Akapitzlist"/>
        <w:numPr>
          <w:ilvl w:val="0"/>
          <w:numId w:val="33"/>
        </w:numPr>
        <w:tabs>
          <w:tab w:val="clear" w:pos="720"/>
          <w:tab w:val="num" w:pos="851"/>
        </w:tabs>
        <w:spacing w:before="120" w:after="120" w:line="278" w:lineRule="auto"/>
        <w:ind w:left="284"/>
        <w:contextualSpacing/>
        <w:jc w:val="both"/>
        <w:rPr>
          <w:del w:id="9" w:author="Baron Krzysztof (TSR)" w:date="2026-01-12T09:29:00Z" w16du:dateUtc="2026-01-12T08:29:00Z"/>
          <w:rFonts w:ascii="Arial" w:hAnsi="Arial" w:cs="Arial"/>
        </w:rPr>
      </w:pPr>
      <w:del w:id="10" w:author="Baron Krzysztof (TSR)" w:date="2026-01-12T09:29:00Z" w16du:dateUtc="2026-01-12T08:29:00Z">
        <w:r w:rsidDel="005470C6">
          <w:rPr>
            <w:rFonts w:ascii="Arial" w:hAnsi="Arial" w:cs="Arial"/>
          </w:rPr>
          <w:delText>T</w:delText>
        </w:r>
        <w:r w:rsidRPr="00EC08B0" w:rsidDel="005470C6">
          <w:rPr>
            <w:rFonts w:ascii="Arial" w:hAnsi="Arial" w:cs="Arial"/>
          </w:rPr>
          <w:delText>ermin realizacji</w:delText>
        </w:r>
        <w:r w:rsidDel="005470C6">
          <w:rPr>
            <w:rFonts w:ascii="Arial" w:hAnsi="Arial" w:cs="Arial"/>
          </w:rPr>
          <w:delText>:</w:delText>
        </w:r>
      </w:del>
    </w:p>
    <w:p w14:paraId="2E661F6C" w14:textId="738C1817" w:rsidR="00603BE5" w:rsidRPr="00EC08B0" w:rsidDel="005470C6" w:rsidRDefault="00603BE5" w:rsidP="00603BE5">
      <w:pPr>
        <w:pStyle w:val="Akapitzlist"/>
        <w:spacing w:before="120" w:after="120"/>
        <w:ind w:left="284"/>
        <w:jc w:val="both"/>
        <w:rPr>
          <w:del w:id="11" w:author="Baron Krzysztof (TSR)" w:date="2026-01-12T09:29:00Z" w16du:dateUtc="2026-01-12T08:29:00Z"/>
          <w:rFonts w:ascii="Arial" w:hAnsi="Arial" w:cs="Arial"/>
        </w:rPr>
      </w:pPr>
      <w:del w:id="12" w:author="Baron Krzysztof (TSR)" w:date="2026-01-12T09:29:00Z" w16du:dateUtc="2026-01-12T08:29:00Z">
        <w:r w:rsidDel="005470C6">
          <w:rPr>
            <w:rFonts w:ascii="Arial" w:hAnsi="Arial" w:cs="Arial"/>
          </w:rPr>
          <w:delText xml:space="preserve">W okresie 36 miesięcy od podpisania umowy. </w:delText>
        </w:r>
      </w:del>
    </w:p>
    <w:p w14:paraId="1ED02F01" w14:textId="77777777" w:rsidR="00603BE5" w:rsidRDefault="00603BE5" w:rsidP="00603BE5">
      <w:pPr>
        <w:pStyle w:val="Akapitzlist"/>
        <w:numPr>
          <w:ilvl w:val="0"/>
          <w:numId w:val="33"/>
        </w:numPr>
        <w:tabs>
          <w:tab w:val="clear" w:pos="720"/>
        </w:tabs>
        <w:spacing w:before="120" w:after="120" w:line="276" w:lineRule="auto"/>
        <w:ind w:left="284"/>
        <w:contextualSpacing/>
        <w:jc w:val="both"/>
        <w:rPr>
          <w:rFonts w:ascii="Arial" w:hAnsi="Arial" w:cs="Arial"/>
        </w:rPr>
      </w:pPr>
      <w:r w:rsidRPr="00C000B5">
        <w:rPr>
          <w:rFonts w:ascii="Arial" w:hAnsi="Arial" w:cs="Arial"/>
        </w:rPr>
        <w:t xml:space="preserve">Miejsce dostawy pojazdów: </w:t>
      </w:r>
    </w:p>
    <w:p w14:paraId="33A7F8C1" w14:textId="4DB3FB66" w:rsidR="00603BE5" w:rsidRPr="00C000B5" w:rsidRDefault="00603BE5" w:rsidP="00603BE5">
      <w:pPr>
        <w:pStyle w:val="Akapitzlist"/>
        <w:spacing w:before="120" w:after="12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C000B5">
        <w:rPr>
          <w:rFonts w:ascii="Arial" w:hAnsi="Arial" w:cs="Arial"/>
        </w:rPr>
        <w:t xml:space="preserve">iedziba Spółki TAURON Serwis Sp. z o.o., ul. Promienna 7, 43-603 Jaworzno. Strony mogą za obustronną zgodą </w:t>
      </w:r>
      <w:ins w:id="13" w:author="Baron Krzysztof (TSR)" w:date="2026-01-12T09:29:00Z" w16du:dateUtc="2026-01-12T08:29:00Z">
        <w:r w:rsidR="005470C6">
          <w:rPr>
            <w:rFonts w:ascii="Arial" w:hAnsi="Arial" w:cs="Arial"/>
          </w:rPr>
          <w:t xml:space="preserve">na pismie </w:t>
        </w:r>
      </w:ins>
      <w:r w:rsidRPr="00C000B5">
        <w:rPr>
          <w:rFonts w:ascii="Arial" w:hAnsi="Arial" w:cs="Arial"/>
        </w:rPr>
        <w:t xml:space="preserve">ustalić dla konkretnych </w:t>
      </w:r>
      <w:r>
        <w:rPr>
          <w:rFonts w:ascii="Arial" w:hAnsi="Arial" w:cs="Arial"/>
        </w:rPr>
        <w:t>p</w:t>
      </w:r>
      <w:r w:rsidRPr="00C000B5">
        <w:rPr>
          <w:rFonts w:ascii="Arial" w:hAnsi="Arial" w:cs="Arial"/>
        </w:rPr>
        <w:t>ojazdów inne miejsce dostawy na terenie Rzeczpospolitej Polskiej niż ww. określone.</w:t>
      </w:r>
    </w:p>
    <w:p w14:paraId="2FA7E302" w14:textId="14A2EBC7" w:rsidR="00250BCD" w:rsidRPr="005E7AEB" w:rsidRDefault="00250BCD" w:rsidP="004F4D19">
      <w:pPr>
        <w:pStyle w:val="Zwykytekst"/>
        <w:spacing w:line="360" w:lineRule="auto"/>
        <w:jc w:val="both"/>
        <w:rPr>
          <w:rFonts w:ascii="Arial" w:hAnsi="Arial" w:cs="Arial"/>
          <w:szCs w:val="22"/>
        </w:rPr>
      </w:pPr>
    </w:p>
    <w:sectPr w:rsidR="00250BCD" w:rsidRPr="005E7AEB" w:rsidSect="007351E1">
      <w:footerReference w:type="default" r:id="rId8"/>
      <w:headerReference w:type="first" r:id="rId9"/>
      <w:pgSz w:w="11906" w:h="16838" w:code="9"/>
      <w:pgMar w:top="993" w:right="1274" w:bottom="1418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73459" w14:textId="77777777" w:rsidR="009B4800" w:rsidRDefault="009B4800">
      <w:r>
        <w:separator/>
      </w:r>
    </w:p>
  </w:endnote>
  <w:endnote w:type="continuationSeparator" w:id="0">
    <w:p w14:paraId="684DE6AC" w14:textId="77777777" w:rsidR="009B4800" w:rsidRDefault="009B4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28EB4" w14:textId="6D8402A1" w:rsidR="00652C8C" w:rsidRPr="0071509C" w:rsidRDefault="00652C8C" w:rsidP="0071509C">
    <w:pPr>
      <w:pStyle w:val="Stopka"/>
      <w:jc w:val="right"/>
      <w:rPr>
        <w:rStyle w:val="Numerstrony"/>
        <w:sz w:val="16"/>
        <w:szCs w:val="16"/>
      </w:rPr>
    </w:pPr>
    <w:r w:rsidRPr="0071509C">
      <w:rPr>
        <w:rStyle w:val="Numerstrony"/>
        <w:sz w:val="16"/>
        <w:szCs w:val="16"/>
      </w:rPr>
      <w:fldChar w:fldCharType="begin"/>
    </w:r>
    <w:r w:rsidRPr="0071509C">
      <w:rPr>
        <w:rStyle w:val="Numerstrony"/>
        <w:sz w:val="16"/>
        <w:szCs w:val="16"/>
      </w:rPr>
      <w:instrText xml:space="preserve"> PAGE </w:instrText>
    </w:r>
    <w:r w:rsidRPr="0071509C">
      <w:rPr>
        <w:rStyle w:val="Numerstrony"/>
        <w:sz w:val="16"/>
        <w:szCs w:val="16"/>
      </w:rPr>
      <w:fldChar w:fldCharType="separate"/>
    </w:r>
    <w:r w:rsidR="00F22D92">
      <w:rPr>
        <w:rStyle w:val="Numerstrony"/>
        <w:noProof/>
        <w:sz w:val="16"/>
        <w:szCs w:val="16"/>
      </w:rPr>
      <w:t>5</w:t>
    </w:r>
    <w:r w:rsidRPr="0071509C">
      <w:rPr>
        <w:rStyle w:val="Numerstrony"/>
        <w:sz w:val="16"/>
        <w:szCs w:val="16"/>
      </w:rPr>
      <w:fldChar w:fldCharType="end"/>
    </w:r>
    <w:r w:rsidRPr="0071509C">
      <w:rPr>
        <w:rStyle w:val="Numerstrony"/>
        <w:sz w:val="16"/>
        <w:szCs w:val="16"/>
      </w:rPr>
      <w:t>/</w:t>
    </w:r>
    <w:r w:rsidRPr="0071509C">
      <w:rPr>
        <w:rStyle w:val="Numerstrony"/>
        <w:sz w:val="16"/>
        <w:szCs w:val="16"/>
      </w:rPr>
      <w:fldChar w:fldCharType="begin"/>
    </w:r>
    <w:r w:rsidRPr="0071509C">
      <w:rPr>
        <w:rStyle w:val="Numerstrony"/>
        <w:sz w:val="16"/>
        <w:szCs w:val="16"/>
      </w:rPr>
      <w:instrText xml:space="preserve"> NUMPAGES </w:instrText>
    </w:r>
    <w:r w:rsidRPr="0071509C">
      <w:rPr>
        <w:rStyle w:val="Numerstrony"/>
        <w:sz w:val="16"/>
        <w:szCs w:val="16"/>
      </w:rPr>
      <w:fldChar w:fldCharType="separate"/>
    </w:r>
    <w:r w:rsidR="00F22D92">
      <w:rPr>
        <w:rStyle w:val="Numerstrony"/>
        <w:noProof/>
        <w:sz w:val="16"/>
        <w:szCs w:val="16"/>
      </w:rPr>
      <w:t>6</w:t>
    </w:r>
    <w:r w:rsidRPr="0071509C">
      <w:rPr>
        <w:rStyle w:val="Numerstrony"/>
        <w:sz w:val="16"/>
        <w:szCs w:val="16"/>
      </w:rPr>
      <w:fldChar w:fldCharType="end"/>
    </w:r>
  </w:p>
  <w:p w14:paraId="6899433D" w14:textId="77777777" w:rsidR="00652C8C" w:rsidRDefault="00652C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2872C" w14:textId="77777777" w:rsidR="009B4800" w:rsidRDefault="009B4800">
      <w:r>
        <w:separator/>
      </w:r>
    </w:p>
  </w:footnote>
  <w:footnote w:type="continuationSeparator" w:id="0">
    <w:p w14:paraId="19D531B9" w14:textId="77777777" w:rsidR="009B4800" w:rsidRDefault="009B4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B8080" w14:textId="06672A80" w:rsidR="005E7AEB" w:rsidRPr="005E7AEB" w:rsidRDefault="005E7AEB" w:rsidP="005E7AEB">
    <w:pPr>
      <w:pStyle w:val="Nagwek"/>
      <w:jc w:val="right"/>
      <w:rPr>
        <w:sz w:val="16"/>
        <w:szCs w:val="20"/>
      </w:rPr>
    </w:pPr>
    <w:r w:rsidRPr="005E7AEB">
      <w:rPr>
        <w:sz w:val="16"/>
        <w:szCs w:val="20"/>
      </w:rPr>
      <w:t xml:space="preserve">Załącznik nr </w:t>
    </w:r>
    <w:r w:rsidR="00603A1E">
      <w:rPr>
        <w:sz w:val="16"/>
        <w:szCs w:val="20"/>
      </w:rPr>
      <w:t>4</w:t>
    </w:r>
  </w:p>
  <w:p w14:paraId="29DD6E0A" w14:textId="77777777" w:rsidR="005E7AEB" w:rsidRPr="005E7AEB" w:rsidRDefault="005E7AEB" w:rsidP="005E7AEB">
    <w:pPr>
      <w:pStyle w:val="Nagwek"/>
      <w:jc w:val="right"/>
      <w:rPr>
        <w:sz w:val="16"/>
        <w:szCs w:val="20"/>
      </w:rPr>
    </w:pPr>
    <w:r w:rsidRPr="005E7AEB">
      <w:rPr>
        <w:sz w:val="16"/>
        <w:szCs w:val="20"/>
      </w:rPr>
      <w:t>do Umowy najmu długoterminowego Pojazdów</w:t>
    </w:r>
  </w:p>
  <w:p w14:paraId="7D8A1BA2" w14:textId="7F2582DB" w:rsidR="00652C8C" w:rsidRPr="005E7AEB" w:rsidRDefault="005E7AEB" w:rsidP="005E7AEB">
    <w:pPr>
      <w:pStyle w:val="Nagwek"/>
      <w:jc w:val="right"/>
      <w:rPr>
        <w:sz w:val="16"/>
        <w:szCs w:val="20"/>
      </w:rPr>
    </w:pPr>
    <w:r w:rsidRPr="005E7AEB">
      <w:rPr>
        <w:sz w:val="16"/>
        <w:szCs w:val="20"/>
      </w:rPr>
      <w:t xml:space="preserve">nr </w:t>
    </w:r>
    <w:r w:rsidR="00FD5EA2">
      <w:rPr>
        <w:sz w:val="16"/>
        <w:szCs w:val="20"/>
      </w:rPr>
      <w:t>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605FD"/>
    <w:multiLevelType w:val="multilevel"/>
    <w:tmpl w:val="D6EE0D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upp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8100920"/>
    <w:multiLevelType w:val="hybridMultilevel"/>
    <w:tmpl w:val="E66AF9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A31F2"/>
    <w:multiLevelType w:val="hybridMultilevel"/>
    <w:tmpl w:val="955EC2FE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" w15:restartNumberingAfterBreak="0">
    <w:nsid w:val="17641305"/>
    <w:multiLevelType w:val="hybridMultilevel"/>
    <w:tmpl w:val="C4963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93D52"/>
    <w:multiLevelType w:val="hybridMultilevel"/>
    <w:tmpl w:val="47C0E32E"/>
    <w:lvl w:ilvl="0" w:tplc="04150011">
      <w:start w:val="1"/>
      <w:numFmt w:val="decimal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1A5202B8"/>
    <w:multiLevelType w:val="hybridMultilevel"/>
    <w:tmpl w:val="515805A4"/>
    <w:lvl w:ilvl="0" w:tplc="D7D0D2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71961"/>
    <w:multiLevelType w:val="hybridMultilevel"/>
    <w:tmpl w:val="04A20816"/>
    <w:lvl w:ilvl="0" w:tplc="14905B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04A39"/>
    <w:multiLevelType w:val="hybridMultilevel"/>
    <w:tmpl w:val="863C3EE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DA54748"/>
    <w:multiLevelType w:val="hybridMultilevel"/>
    <w:tmpl w:val="9A36983C"/>
    <w:lvl w:ilvl="0" w:tplc="D53633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041777F"/>
    <w:multiLevelType w:val="hybridMultilevel"/>
    <w:tmpl w:val="4B32452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32D7246C"/>
    <w:multiLevelType w:val="hybridMultilevel"/>
    <w:tmpl w:val="D28CC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F7953"/>
    <w:multiLevelType w:val="multilevel"/>
    <w:tmpl w:val="33E07EBA"/>
    <w:lvl w:ilvl="0">
      <w:start w:val="1"/>
      <w:numFmt w:val="decimal"/>
      <w:pStyle w:val="Paragraf"/>
      <w:lvlText w:val="§%1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1"/>
      <w:numFmt w:val="decimal"/>
      <w:pStyle w:val="Ustp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lowerLetter"/>
      <w:pStyle w:val="Punkt"/>
      <w:lvlText w:val="%3)"/>
      <w:lvlJc w:val="left"/>
      <w:pPr>
        <w:tabs>
          <w:tab w:val="num" w:pos="1134"/>
        </w:tabs>
        <w:ind w:left="1134" w:hanging="414"/>
      </w:pPr>
      <w:rPr>
        <w:rFonts w:hint="default"/>
        <w:b w:val="0"/>
      </w:rPr>
    </w:lvl>
    <w:lvl w:ilvl="3">
      <w:start w:val="1"/>
      <w:numFmt w:val="lowerRoman"/>
      <w:lvlText w:val="%4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7922319"/>
    <w:multiLevelType w:val="hybridMultilevel"/>
    <w:tmpl w:val="8AD81880"/>
    <w:lvl w:ilvl="0" w:tplc="CE70540A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9151D94"/>
    <w:multiLevelType w:val="hybridMultilevel"/>
    <w:tmpl w:val="C8ECA384"/>
    <w:lvl w:ilvl="0" w:tplc="AAB09D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870ECC5E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cs="Times New Roman"/>
        <w:sz w:val="22"/>
        <w:szCs w:val="22"/>
      </w:rPr>
    </w:lvl>
    <w:lvl w:ilvl="2" w:tplc="7D3CF9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F2A57A">
      <w:start w:val="1"/>
      <w:numFmt w:val="lowerLetter"/>
      <w:lvlText w:val="%4)"/>
      <w:lvlJc w:val="left"/>
      <w:pPr>
        <w:ind w:left="2985" w:hanging="465"/>
      </w:pPr>
      <w:rPr>
        <w:rFonts w:hint="default"/>
      </w:rPr>
    </w:lvl>
    <w:lvl w:ilvl="4" w:tplc="8B54BF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9DC3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48A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89511C"/>
    <w:multiLevelType w:val="hybridMultilevel"/>
    <w:tmpl w:val="B73E6B06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5" w15:restartNumberingAfterBreak="0">
    <w:nsid w:val="430C6596"/>
    <w:multiLevelType w:val="multilevel"/>
    <w:tmpl w:val="F3021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DC004A"/>
    <w:multiLevelType w:val="hybridMultilevel"/>
    <w:tmpl w:val="96D60148"/>
    <w:lvl w:ilvl="0" w:tplc="04150011">
      <w:start w:val="1"/>
      <w:numFmt w:val="decimal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7" w15:restartNumberingAfterBreak="0">
    <w:nsid w:val="45214778"/>
    <w:multiLevelType w:val="hybridMultilevel"/>
    <w:tmpl w:val="EFBA6B9C"/>
    <w:lvl w:ilvl="0" w:tplc="0415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8" w15:restartNumberingAfterBreak="0">
    <w:nsid w:val="49A21A38"/>
    <w:multiLevelType w:val="hybridMultilevel"/>
    <w:tmpl w:val="3C5C1DC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E6744"/>
    <w:multiLevelType w:val="hybridMultilevel"/>
    <w:tmpl w:val="BA74AD10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0" w15:restartNumberingAfterBreak="0">
    <w:nsid w:val="507A0CA5"/>
    <w:multiLevelType w:val="hybridMultilevel"/>
    <w:tmpl w:val="9DFAE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D07511"/>
    <w:multiLevelType w:val="hybridMultilevel"/>
    <w:tmpl w:val="A6A0E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31AE6"/>
    <w:multiLevelType w:val="hybridMultilevel"/>
    <w:tmpl w:val="311EC40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D77F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4C94352"/>
    <w:multiLevelType w:val="hybridMultilevel"/>
    <w:tmpl w:val="84C06054"/>
    <w:lvl w:ilvl="0" w:tplc="1CF68486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2E3429"/>
    <w:multiLevelType w:val="hybridMultilevel"/>
    <w:tmpl w:val="250237A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991E6A"/>
    <w:multiLevelType w:val="hybridMultilevel"/>
    <w:tmpl w:val="F4306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B15A30"/>
    <w:multiLevelType w:val="hybridMultilevel"/>
    <w:tmpl w:val="7458D88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FB42C58"/>
    <w:multiLevelType w:val="hybridMultilevel"/>
    <w:tmpl w:val="D0D296EE"/>
    <w:lvl w:ilvl="0" w:tplc="04150011">
      <w:start w:val="1"/>
      <w:numFmt w:val="decimal"/>
      <w:lvlText w:val="%1)"/>
      <w:lvlJc w:val="left"/>
      <w:pPr>
        <w:ind w:left="1066" w:hanging="360"/>
      </w:p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9" w15:restartNumberingAfterBreak="0">
    <w:nsid w:val="70040E35"/>
    <w:multiLevelType w:val="hybridMultilevel"/>
    <w:tmpl w:val="12CEED9E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0" w15:restartNumberingAfterBreak="0">
    <w:nsid w:val="70EF55D9"/>
    <w:multiLevelType w:val="hybridMultilevel"/>
    <w:tmpl w:val="4AA28394"/>
    <w:lvl w:ilvl="0" w:tplc="4CC82C2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1" w15:restartNumberingAfterBreak="0">
    <w:nsid w:val="71E0627C"/>
    <w:multiLevelType w:val="hybridMultilevel"/>
    <w:tmpl w:val="E71236B0"/>
    <w:lvl w:ilvl="0" w:tplc="0415000F">
      <w:start w:val="13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2" w15:restartNumberingAfterBreak="0">
    <w:nsid w:val="778F7120"/>
    <w:multiLevelType w:val="hybridMultilevel"/>
    <w:tmpl w:val="281AB468"/>
    <w:lvl w:ilvl="0" w:tplc="8B1E9C86">
      <w:start w:val="1"/>
      <w:numFmt w:val="decimal"/>
      <w:lvlText w:val="%1)"/>
      <w:lvlJc w:val="left"/>
      <w:pPr>
        <w:ind w:left="1003" w:hanging="360"/>
      </w:pPr>
      <w:rPr>
        <w:rFonts w:hint="default"/>
        <w:b w:val="0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3" w15:restartNumberingAfterBreak="0">
    <w:nsid w:val="7A777E38"/>
    <w:multiLevelType w:val="hybridMultilevel"/>
    <w:tmpl w:val="14B60A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79056178">
    <w:abstractNumId w:val="22"/>
  </w:num>
  <w:num w:numId="2" w16cid:durableId="727803915">
    <w:abstractNumId w:val="13"/>
  </w:num>
  <w:num w:numId="3" w16cid:durableId="1953319346">
    <w:abstractNumId w:val="11"/>
  </w:num>
  <w:num w:numId="4" w16cid:durableId="1826775710">
    <w:abstractNumId w:val="9"/>
  </w:num>
  <w:num w:numId="5" w16cid:durableId="1445614440">
    <w:abstractNumId w:val="14"/>
  </w:num>
  <w:num w:numId="6" w16cid:durableId="1087726522">
    <w:abstractNumId w:val="2"/>
  </w:num>
  <w:num w:numId="7" w16cid:durableId="1405180821">
    <w:abstractNumId w:val="24"/>
  </w:num>
  <w:num w:numId="8" w16cid:durableId="1789658890">
    <w:abstractNumId w:val="6"/>
  </w:num>
  <w:num w:numId="9" w16cid:durableId="61176939">
    <w:abstractNumId w:val="3"/>
  </w:num>
  <w:num w:numId="10" w16cid:durableId="265770919">
    <w:abstractNumId w:val="21"/>
  </w:num>
  <w:num w:numId="11" w16cid:durableId="1910576519">
    <w:abstractNumId w:val="25"/>
  </w:num>
  <w:num w:numId="12" w16cid:durableId="875236468">
    <w:abstractNumId w:val="12"/>
  </w:num>
  <w:num w:numId="13" w16cid:durableId="421335814">
    <w:abstractNumId w:val="29"/>
  </w:num>
  <w:num w:numId="14" w16cid:durableId="1671911750">
    <w:abstractNumId w:val="31"/>
  </w:num>
  <w:num w:numId="15" w16cid:durableId="116029024">
    <w:abstractNumId w:val="27"/>
  </w:num>
  <w:num w:numId="16" w16cid:durableId="1189636121">
    <w:abstractNumId w:val="19"/>
  </w:num>
  <w:num w:numId="17" w16cid:durableId="1842813201">
    <w:abstractNumId w:val="16"/>
  </w:num>
  <w:num w:numId="18" w16cid:durableId="1968048758">
    <w:abstractNumId w:val="4"/>
  </w:num>
  <w:num w:numId="19" w16cid:durableId="1725718123">
    <w:abstractNumId w:val="32"/>
  </w:num>
  <w:num w:numId="20" w16cid:durableId="785202275">
    <w:abstractNumId w:val="23"/>
  </w:num>
  <w:num w:numId="21" w16cid:durableId="1286110875">
    <w:abstractNumId w:val="0"/>
  </w:num>
  <w:num w:numId="22" w16cid:durableId="366178146">
    <w:abstractNumId w:val="1"/>
  </w:num>
  <w:num w:numId="23" w16cid:durableId="1791432007">
    <w:abstractNumId w:val="10"/>
  </w:num>
  <w:num w:numId="24" w16cid:durableId="934825562">
    <w:abstractNumId w:val="20"/>
  </w:num>
  <w:num w:numId="25" w16cid:durableId="2146854721">
    <w:abstractNumId w:val="18"/>
  </w:num>
  <w:num w:numId="26" w16cid:durableId="874998886">
    <w:abstractNumId w:val="28"/>
  </w:num>
  <w:num w:numId="27" w16cid:durableId="662707540">
    <w:abstractNumId w:val="17"/>
  </w:num>
  <w:num w:numId="28" w16cid:durableId="1895508339">
    <w:abstractNumId w:val="8"/>
  </w:num>
  <w:num w:numId="29" w16cid:durableId="1599021104">
    <w:abstractNumId w:val="7"/>
  </w:num>
  <w:num w:numId="30" w16cid:durableId="1357925938">
    <w:abstractNumId w:val="33"/>
  </w:num>
  <w:num w:numId="31" w16cid:durableId="1614511421">
    <w:abstractNumId w:val="5"/>
  </w:num>
  <w:num w:numId="32" w16cid:durableId="528644447">
    <w:abstractNumId w:val="30"/>
  </w:num>
  <w:num w:numId="33" w16cid:durableId="2056734716">
    <w:abstractNumId w:val="15"/>
  </w:num>
  <w:num w:numId="34" w16cid:durableId="1129855672">
    <w:abstractNumId w:val="26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ron Krzysztof (TSR)">
    <w15:presenceInfo w15:providerId="AD" w15:userId="S::krbaron@tauron.pl::887ebac0-86ca-4b49-94c1-0943fcc6df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CB2"/>
    <w:rsid w:val="00002143"/>
    <w:rsid w:val="00011BBE"/>
    <w:rsid w:val="00013E6F"/>
    <w:rsid w:val="00016147"/>
    <w:rsid w:val="0002530A"/>
    <w:rsid w:val="00025683"/>
    <w:rsid w:val="000266A8"/>
    <w:rsid w:val="00027A90"/>
    <w:rsid w:val="000309F9"/>
    <w:rsid w:val="00030E28"/>
    <w:rsid w:val="00033616"/>
    <w:rsid w:val="000360E0"/>
    <w:rsid w:val="00036D21"/>
    <w:rsid w:val="00036F34"/>
    <w:rsid w:val="00037347"/>
    <w:rsid w:val="00037C1E"/>
    <w:rsid w:val="0004297D"/>
    <w:rsid w:val="00042B5B"/>
    <w:rsid w:val="00043DFA"/>
    <w:rsid w:val="00044990"/>
    <w:rsid w:val="0004517A"/>
    <w:rsid w:val="0004522A"/>
    <w:rsid w:val="00046E8D"/>
    <w:rsid w:val="00046EC2"/>
    <w:rsid w:val="00050762"/>
    <w:rsid w:val="00051D6F"/>
    <w:rsid w:val="0005261A"/>
    <w:rsid w:val="00057095"/>
    <w:rsid w:val="00066854"/>
    <w:rsid w:val="0006770F"/>
    <w:rsid w:val="00067EB1"/>
    <w:rsid w:val="00071BCD"/>
    <w:rsid w:val="00075F4D"/>
    <w:rsid w:val="000804B1"/>
    <w:rsid w:val="00081777"/>
    <w:rsid w:val="000850A1"/>
    <w:rsid w:val="000937C0"/>
    <w:rsid w:val="000958BD"/>
    <w:rsid w:val="000969EF"/>
    <w:rsid w:val="000A2889"/>
    <w:rsid w:val="000A51B7"/>
    <w:rsid w:val="000B0141"/>
    <w:rsid w:val="000B1845"/>
    <w:rsid w:val="000B58E3"/>
    <w:rsid w:val="000B6B4B"/>
    <w:rsid w:val="000B7DFD"/>
    <w:rsid w:val="000C474D"/>
    <w:rsid w:val="000C602A"/>
    <w:rsid w:val="000C7659"/>
    <w:rsid w:val="000C7EA4"/>
    <w:rsid w:val="000D1B40"/>
    <w:rsid w:val="000D2930"/>
    <w:rsid w:val="000D3DCE"/>
    <w:rsid w:val="000D3E11"/>
    <w:rsid w:val="000D4154"/>
    <w:rsid w:val="000D7A97"/>
    <w:rsid w:val="000E0707"/>
    <w:rsid w:val="000E1B13"/>
    <w:rsid w:val="000E2405"/>
    <w:rsid w:val="000E2A13"/>
    <w:rsid w:val="000F4970"/>
    <w:rsid w:val="00101C30"/>
    <w:rsid w:val="001074E8"/>
    <w:rsid w:val="001105A5"/>
    <w:rsid w:val="0011255D"/>
    <w:rsid w:val="001127A9"/>
    <w:rsid w:val="00113141"/>
    <w:rsid w:val="00114468"/>
    <w:rsid w:val="00114CF4"/>
    <w:rsid w:val="00116955"/>
    <w:rsid w:val="001170CA"/>
    <w:rsid w:val="00117711"/>
    <w:rsid w:val="0012312D"/>
    <w:rsid w:val="0012356E"/>
    <w:rsid w:val="00137665"/>
    <w:rsid w:val="00137680"/>
    <w:rsid w:val="00137DE6"/>
    <w:rsid w:val="00146529"/>
    <w:rsid w:val="001466A6"/>
    <w:rsid w:val="00150674"/>
    <w:rsid w:val="001527C7"/>
    <w:rsid w:val="00153FF5"/>
    <w:rsid w:val="0015573E"/>
    <w:rsid w:val="00155888"/>
    <w:rsid w:val="00155C94"/>
    <w:rsid w:val="00162D6D"/>
    <w:rsid w:val="001653A2"/>
    <w:rsid w:val="00170141"/>
    <w:rsid w:val="001706BB"/>
    <w:rsid w:val="001714B1"/>
    <w:rsid w:val="00171A2C"/>
    <w:rsid w:val="00172B66"/>
    <w:rsid w:val="001737D6"/>
    <w:rsid w:val="00173B80"/>
    <w:rsid w:val="00174289"/>
    <w:rsid w:val="001843A6"/>
    <w:rsid w:val="00184682"/>
    <w:rsid w:val="00185426"/>
    <w:rsid w:val="001956E4"/>
    <w:rsid w:val="00197753"/>
    <w:rsid w:val="001A2723"/>
    <w:rsid w:val="001A2DDB"/>
    <w:rsid w:val="001A3691"/>
    <w:rsid w:val="001A3E18"/>
    <w:rsid w:val="001A7858"/>
    <w:rsid w:val="001B10F9"/>
    <w:rsid w:val="001B3F18"/>
    <w:rsid w:val="001B71A8"/>
    <w:rsid w:val="001B750B"/>
    <w:rsid w:val="001B795A"/>
    <w:rsid w:val="001C02DE"/>
    <w:rsid w:val="001C203A"/>
    <w:rsid w:val="001C2978"/>
    <w:rsid w:val="001C5D3C"/>
    <w:rsid w:val="001D0819"/>
    <w:rsid w:val="001D2F7E"/>
    <w:rsid w:val="001D3FA3"/>
    <w:rsid w:val="001D4565"/>
    <w:rsid w:val="001D49CE"/>
    <w:rsid w:val="001E1FB1"/>
    <w:rsid w:val="001E37FB"/>
    <w:rsid w:val="001E423B"/>
    <w:rsid w:val="001E4F1F"/>
    <w:rsid w:val="001E4F2C"/>
    <w:rsid w:val="001E72A7"/>
    <w:rsid w:val="001E7F70"/>
    <w:rsid w:val="001F0A14"/>
    <w:rsid w:val="001F1A33"/>
    <w:rsid w:val="001F2A44"/>
    <w:rsid w:val="001F5017"/>
    <w:rsid w:val="001F54B4"/>
    <w:rsid w:val="00203721"/>
    <w:rsid w:val="00207004"/>
    <w:rsid w:val="00207DB2"/>
    <w:rsid w:val="00215460"/>
    <w:rsid w:val="00216601"/>
    <w:rsid w:val="0022341F"/>
    <w:rsid w:val="002242E4"/>
    <w:rsid w:val="00226637"/>
    <w:rsid w:val="002268F7"/>
    <w:rsid w:val="00230C43"/>
    <w:rsid w:val="00232F1F"/>
    <w:rsid w:val="00234D48"/>
    <w:rsid w:val="002370AC"/>
    <w:rsid w:val="002449E3"/>
    <w:rsid w:val="00246F5A"/>
    <w:rsid w:val="00250BCD"/>
    <w:rsid w:val="002553CE"/>
    <w:rsid w:val="00261CE6"/>
    <w:rsid w:val="0026398B"/>
    <w:rsid w:val="002648C2"/>
    <w:rsid w:val="00266F45"/>
    <w:rsid w:val="002728AD"/>
    <w:rsid w:val="00273C91"/>
    <w:rsid w:val="00274BE1"/>
    <w:rsid w:val="00282808"/>
    <w:rsid w:val="00285EAA"/>
    <w:rsid w:val="002905B2"/>
    <w:rsid w:val="00290989"/>
    <w:rsid w:val="00291440"/>
    <w:rsid w:val="0029288B"/>
    <w:rsid w:val="00293086"/>
    <w:rsid w:val="00293B03"/>
    <w:rsid w:val="002958E1"/>
    <w:rsid w:val="002961F7"/>
    <w:rsid w:val="00296DA0"/>
    <w:rsid w:val="00297109"/>
    <w:rsid w:val="002977A8"/>
    <w:rsid w:val="002A2FA5"/>
    <w:rsid w:val="002A3F17"/>
    <w:rsid w:val="002A472A"/>
    <w:rsid w:val="002A5D22"/>
    <w:rsid w:val="002B282D"/>
    <w:rsid w:val="002B355C"/>
    <w:rsid w:val="002B6176"/>
    <w:rsid w:val="002C1FBC"/>
    <w:rsid w:val="002C21D7"/>
    <w:rsid w:val="002C39D6"/>
    <w:rsid w:val="002D1259"/>
    <w:rsid w:val="002D1CD8"/>
    <w:rsid w:val="002D2222"/>
    <w:rsid w:val="002D75A2"/>
    <w:rsid w:val="002E13AD"/>
    <w:rsid w:val="002E1E32"/>
    <w:rsid w:val="002E2865"/>
    <w:rsid w:val="002E4320"/>
    <w:rsid w:val="002E43AD"/>
    <w:rsid w:val="002E6E61"/>
    <w:rsid w:val="002F4679"/>
    <w:rsid w:val="002F5C86"/>
    <w:rsid w:val="002F6279"/>
    <w:rsid w:val="002F64CF"/>
    <w:rsid w:val="002F7080"/>
    <w:rsid w:val="00305C2E"/>
    <w:rsid w:val="00310049"/>
    <w:rsid w:val="00317D30"/>
    <w:rsid w:val="00323DDD"/>
    <w:rsid w:val="00326EE6"/>
    <w:rsid w:val="003273DD"/>
    <w:rsid w:val="00330531"/>
    <w:rsid w:val="0033090D"/>
    <w:rsid w:val="003342B2"/>
    <w:rsid w:val="00334E04"/>
    <w:rsid w:val="00340763"/>
    <w:rsid w:val="0034292E"/>
    <w:rsid w:val="00343402"/>
    <w:rsid w:val="00351CFB"/>
    <w:rsid w:val="003536BC"/>
    <w:rsid w:val="003552F6"/>
    <w:rsid w:val="003604EA"/>
    <w:rsid w:val="00360AC8"/>
    <w:rsid w:val="00362304"/>
    <w:rsid w:val="00364280"/>
    <w:rsid w:val="00364C10"/>
    <w:rsid w:val="00366129"/>
    <w:rsid w:val="00373F19"/>
    <w:rsid w:val="00375073"/>
    <w:rsid w:val="003837ED"/>
    <w:rsid w:val="00392CF5"/>
    <w:rsid w:val="00392EE0"/>
    <w:rsid w:val="00393835"/>
    <w:rsid w:val="00393DB8"/>
    <w:rsid w:val="003971B5"/>
    <w:rsid w:val="003A33D0"/>
    <w:rsid w:val="003A382F"/>
    <w:rsid w:val="003A4405"/>
    <w:rsid w:val="003A4B33"/>
    <w:rsid w:val="003A4D29"/>
    <w:rsid w:val="003A5EAE"/>
    <w:rsid w:val="003A61E6"/>
    <w:rsid w:val="003A67B3"/>
    <w:rsid w:val="003B1872"/>
    <w:rsid w:val="003B598E"/>
    <w:rsid w:val="003B7568"/>
    <w:rsid w:val="003C2248"/>
    <w:rsid w:val="003C2586"/>
    <w:rsid w:val="003C4A05"/>
    <w:rsid w:val="003C5907"/>
    <w:rsid w:val="003C7B94"/>
    <w:rsid w:val="003D07E4"/>
    <w:rsid w:val="003D4BB1"/>
    <w:rsid w:val="003D4F36"/>
    <w:rsid w:val="003D6708"/>
    <w:rsid w:val="003D7441"/>
    <w:rsid w:val="003E4B1E"/>
    <w:rsid w:val="003E4FDD"/>
    <w:rsid w:val="003E5C72"/>
    <w:rsid w:val="003E62A4"/>
    <w:rsid w:val="003F07B0"/>
    <w:rsid w:val="003F2876"/>
    <w:rsid w:val="003F6680"/>
    <w:rsid w:val="003F6E5C"/>
    <w:rsid w:val="004000D3"/>
    <w:rsid w:val="00400499"/>
    <w:rsid w:val="00402D47"/>
    <w:rsid w:val="00404280"/>
    <w:rsid w:val="00407494"/>
    <w:rsid w:val="00410893"/>
    <w:rsid w:val="00410C18"/>
    <w:rsid w:val="004132BD"/>
    <w:rsid w:val="004156C5"/>
    <w:rsid w:val="004170A2"/>
    <w:rsid w:val="004207C5"/>
    <w:rsid w:val="0042503F"/>
    <w:rsid w:val="00425A69"/>
    <w:rsid w:val="004260D9"/>
    <w:rsid w:val="0043071F"/>
    <w:rsid w:val="00431ED8"/>
    <w:rsid w:val="004327E1"/>
    <w:rsid w:val="00433834"/>
    <w:rsid w:val="00433854"/>
    <w:rsid w:val="004404F6"/>
    <w:rsid w:val="00440B92"/>
    <w:rsid w:val="0044220E"/>
    <w:rsid w:val="00443492"/>
    <w:rsid w:val="00444862"/>
    <w:rsid w:val="00452344"/>
    <w:rsid w:val="00454541"/>
    <w:rsid w:val="00464C57"/>
    <w:rsid w:val="004658E4"/>
    <w:rsid w:val="00466B84"/>
    <w:rsid w:val="004717C1"/>
    <w:rsid w:val="004835C6"/>
    <w:rsid w:val="004839EF"/>
    <w:rsid w:val="004846E2"/>
    <w:rsid w:val="00484B2A"/>
    <w:rsid w:val="004858BC"/>
    <w:rsid w:val="00485FE9"/>
    <w:rsid w:val="00486653"/>
    <w:rsid w:val="00487CC0"/>
    <w:rsid w:val="00491A40"/>
    <w:rsid w:val="0049646F"/>
    <w:rsid w:val="00496521"/>
    <w:rsid w:val="004A400C"/>
    <w:rsid w:val="004A496F"/>
    <w:rsid w:val="004A72BA"/>
    <w:rsid w:val="004B47B2"/>
    <w:rsid w:val="004B4F3C"/>
    <w:rsid w:val="004B7125"/>
    <w:rsid w:val="004C1DE8"/>
    <w:rsid w:val="004C25C0"/>
    <w:rsid w:val="004C276B"/>
    <w:rsid w:val="004C3459"/>
    <w:rsid w:val="004C38F0"/>
    <w:rsid w:val="004D0587"/>
    <w:rsid w:val="004D0691"/>
    <w:rsid w:val="004D0A32"/>
    <w:rsid w:val="004D3DAA"/>
    <w:rsid w:val="004D4887"/>
    <w:rsid w:val="004D5931"/>
    <w:rsid w:val="004D62EF"/>
    <w:rsid w:val="004D7447"/>
    <w:rsid w:val="004D77A9"/>
    <w:rsid w:val="004E2541"/>
    <w:rsid w:val="004E2A38"/>
    <w:rsid w:val="004F00B7"/>
    <w:rsid w:val="004F09C1"/>
    <w:rsid w:val="004F29ED"/>
    <w:rsid w:val="004F48EB"/>
    <w:rsid w:val="004F4D19"/>
    <w:rsid w:val="004F54E8"/>
    <w:rsid w:val="004F5EB3"/>
    <w:rsid w:val="00502538"/>
    <w:rsid w:val="00502FFE"/>
    <w:rsid w:val="00503293"/>
    <w:rsid w:val="005056FC"/>
    <w:rsid w:val="005104F7"/>
    <w:rsid w:val="005113CB"/>
    <w:rsid w:val="00511686"/>
    <w:rsid w:val="005129C1"/>
    <w:rsid w:val="00515CF2"/>
    <w:rsid w:val="005168B2"/>
    <w:rsid w:val="00521315"/>
    <w:rsid w:val="00522DB2"/>
    <w:rsid w:val="00527187"/>
    <w:rsid w:val="00527C01"/>
    <w:rsid w:val="00530A0F"/>
    <w:rsid w:val="00532317"/>
    <w:rsid w:val="00536492"/>
    <w:rsid w:val="00536592"/>
    <w:rsid w:val="00540086"/>
    <w:rsid w:val="00541C2E"/>
    <w:rsid w:val="005432AE"/>
    <w:rsid w:val="005470C6"/>
    <w:rsid w:val="0055198F"/>
    <w:rsid w:val="00553CB2"/>
    <w:rsid w:val="00564DB0"/>
    <w:rsid w:val="00565275"/>
    <w:rsid w:val="00572207"/>
    <w:rsid w:val="005733A5"/>
    <w:rsid w:val="005751A4"/>
    <w:rsid w:val="00576C1A"/>
    <w:rsid w:val="00576C52"/>
    <w:rsid w:val="00581E20"/>
    <w:rsid w:val="005837FE"/>
    <w:rsid w:val="0058541E"/>
    <w:rsid w:val="0058748E"/>
    <w:rsid w:val="00591881"/>
    <w:rsid w:val="00593B7A"/>
    <w:rsid w:val="005959BD"/>
    <w:rsid w:val="00595D2F"/>
    <w:rsid w:val="00597DC9"/>
    <w:rsid w:val="005A5214"/>
    <w:rsid w:val="005A5DA6"/>
    <w:rsid w:val="005A6A44"/>
    <w:rsid w:val="005B39BF"/>
    <w:rsid w:val="005B48FB"/>
    <w:rsid w:val="005B7239"/>
    <w:rsid w:val="005C06F1"/>
    <w:rsid w:val="005C0D99"/>
    <w:rsid w:val="005C10B4"/>
    <w:rsid w:val="005C2E03"/>
    <w:rsid w:val="005C3003"/>
    <w:rsid w:val="005C40F5"/>
    <w:rsid w:val="005C7313"/>
    <w:rsid w:val="005C7F89"/>
    <w:rsid w:val="005D128C"/>
    <w:rsid w:val="005D7503"/>
    <w:rsid w:val="005D79A6"/>
    <w:rsid w:val="005E1C7F"/>
    <w:rsid w:val="005E75EC"/>
    <w:rsid w:val="005E76E2"/>
    <w:rsid w:val="005E7AEB"/>
    <w:rsid w:val="005F11EB"/>
    <w:rsid w:val="005F1342"/>
    <w:rsid w:val="005F3513"/>
    <w:rsid w:val="005F3622"/>
    <w:rsid w:val="005F42E4"/>
    <w:rsid w:val="005F534B"/>
    <w:rsid w:val="005F7F8F"/>
    <w:rsid w:val="006000B8"/>
    <w:rsid w:val="006001DA"/>
    <w:rsid w:val="00602A17"/>
    <w:rsid w:val="00603A1E"/>
    <w:rsid w:val="00603BE5"/>
    <w:rsid w:val="006048C7"/>
    <w:rsid w:val="0060637E"/>
    <w:rsid w:val="006068F4"/>
    <w:rsid w:val="00606BDF"/>
    <w:rsid w:val="00610D55"/>
    <w:rsid w:val="0061170D"/>
    <w:rsid w:val="006127C4"/>
    <w:rsid w:val="006156DC"/>
    <w:rsid w:val="0061619F"/>
    <w:rsid w:val="0062072B"/>
    <w:rsid w:val="0062171A"/>
    <w:rsid w:val="0062218F"/>
    <w:rsid w:val="00623427"/>
    <w:rsid w:val="0062490E"/>
    <w:rsid w:val="006341FD"/>
    <w:rsid w:val="006345C2"/>
    <w:rsid w:val="006345FD"/>
    <w:rsid w:val="00636A38"/>
    <w:rsid w:val="0063716A"/>
    <w:rsid w:val="00641882"/>
    <w:rsid w:val="00642796"/>
    <w:rsid w:val="00643BBB"/>
    <w:rsid w:val="006469F2"/>
    <w:rsid w:val="00647166"/>
    <w:rsid w:val="0065017E"/>
    <w:rsid w:val="006507A1"/>
    <w:rsid w:val="006515CF"/>
    <w:rsid w:val="00651987"/>
    <w:rsid w:val="00652C8C"/>
    <w:rsid w:val="006548D1"/>
    <w:rsid w:val="006604FF"/>
    <w:rsid w:val="00662B14"/>
    <w:rsid w:val="00663494"/>
    <w:rsid w:val="006659BA"/>
    <w:rsid w:val="00672BE1"/>
    <w:rsid w:val="00673765"/>
    <w:rsid w:val="0068023E"/>
    <w:rsid w:val="00681035"/>
    <w:rsid w:val="00681F88"/>
    <w:rsid w:val="00686A2D"/>
    <w:rsid w:val="0068702A"/>
    <w:rsid w:val="00691744"/>
    <w:rsid w:val="006938FC"/>
    <w:rsid w:val="0069498F"/>
    <w:rsid w:val="00695A19"/>
    <w:rsid w:val="006961EB"/>
    <w:rsid w:val="00697418"/>
    <w:rsid w:val="006A11F8"/>
    <w:rsid w:val="006A1A78"/>
    <w:rsid w:val="006A1FB8"/>
    <w:rsid w:val="006A2688"/>
    <w:rsid w:val="006A277F"/>
    <w:rsid w:val="006A2860"/>
    <w:rsid w:val="006A2F45"/>
    <w:rsid w:val="006A4CCA"/>
    <w:rsid w:val="006A6C2F"/>
    <w:rsid w:val="006B3443"/>
    <w:rsid w:val="006B4968"/>
    <w:rsid w:val="006B5780"/>
    <w:rsid w:val="006B5850"/>
    <w:rsid w:val="006B64DD"/>
    <w:rsid w:val="006D107B"/>
    <w:rsid w:val="006D6292"/>
    <w:rsid w:val="006D6522"/>
    <w:rsid w:val="006D6D8D"/>
    <w:rsid w:val="006D729E"/>
    <w:rsid w:val="006E0CA5"/>
    <w:rsid w:val="006E4FF7"/>
    <w:rsid w:val="006E521A"/>
    <w:rsid w:val="006E5F6E"/>
    <w:rsid w:val="006E78E7"/>
    <w:rsid w:val="006E7C7C"/>
    <w:rsid w:val="006F2417"/>
    <w:rsid w:val="006F2F14"/>
    <w:rsid w:val="006F43B7"/>
    <w:rsid w:val="006F5417"/>
    <w:rsid w:val="006F6ED4"/>
    <w:rsid w:val="007041DF"/>
    <w:rsid w:val="00706E73"/>
    <w:rsid w:val="00712394"/>
    <w:rsid w:val="00712447"/>
    <w:rsid w:val="00713535"/>
    <w:rsid w:val="00713D46"/>
    <w:rsid w:val="0071509C"/>
    <w:rsid w:val="00715F4F"/>
    <w:rsid w:val="00717F39"/>
    <w:rsid w:val="00722786"/>
    <w:rsid w:val="00722C5E"/>
    <w:rsid w:val="00724181"/>
    <w:rsid w:val="00725AF6"/>
    <w:rsid w:val="007261B9"/>
    <w:rsid w:val="00732B27"/>
    <w:rsid w:val="007337A3"/>
    <w:rsid w:val="007351E1"/>
    <w:rsid w:val="007408A0"/>
    <w:rsid w:val="007464E2"/>
    <w:rsid w:val="007661B5"/>
    <w:rsid w:val="007665D1"/>
    <w:rsid w:val="00775C78"/>
    <w:rsid w:val="0077739B"/>
    <w:rsid w:val="0078063B"/>
    <w:rsid w:val="00781B55"/>
    <w:rsid w:val="00784992"/>
    <w:rsid w:val="007857E0"/>
    <w:rsid w:val="00794929"/>
    <w:rsid w:val="00795570"/>
    <w:rsid w:val="00797098"/>
    <w:rsid w:val="007A55BA"/>
    <w:rsid w:val="007A6560"/>
    <w:rsid w:val="007A7A63"/>
    <w:rsid w:val="007B09CE"/>
    <w:rsid w:val="007B0C8C"/>
    <w:rsid w:val="007B1365"/>
    <w:rsid w:val="007B2DCD"/>
    <w:rsid w:val="007B31D0"/>
    <w:rsid w:val="007B32D3"/>
    <w:rsid w:val="007B3C9A"/>
    <w:rsid w:val="007C33CE"/>
    <w:rsid w:val="007C6097"/>
    <w:rsid w:val="007C72E5"/>
    <w:rsid w:val="007C7B98"/>
    <w:rsid w:val="007C7DE6"/>
    <w:rsid w:val="007D4DA6"/>
    <w:rsid w:val="007E1B77"/>
    <w:rsid w:val="007E6F5A"/>
    <w:rsid w:val="007F0CF2"/>
    <w:rsid w:val="007F1DAE"/>
    <w:rsid w:val="007F503D"/>
    <w:rsid w:val="007F54B8"/>
    <w:rsid w:val="007F6949"/>
    <w:rsid w:val="00810F98"/>
    <w:rsid w:val="00812340"/>
    <w:rsid w:val="0081339D"/>
    <w:rsid w:val="00814E62"/>
    <w:rsid w:val="00815E43"/>
    <w:rsid w:val="00816CEC"/>
    <w:rsid w:val="00817133"/>
    <w:rsid w:val="008220FC"/>
    <w:rsid w:val="008223CA"/>
    <w:rsid w:val="0082263C"/>
    <w:rsid w:val="008266AF"/>
    <w:rsid w:val="00826774"/>
    <w:rsid w:val="008267E6"/>
    <w:rsid w:val="00826E35"/>
    <w:rsid w:val="00827D3C"/>
    <w:rsid w:val="00827D7B"/>
    <w:rsid w:val="00827F67"/>
    <w:rsid w:val="008317DA"/>
    <w:rsid w:val="0083214A"/>
    <w:rsid w:val="008358A3"/>
    <w:rsid w:val="00835E24"/>
    <w:rsid w:val="00836139"/>
    <w:rsid w:val="00836407"/>
    <w:rsid w:val="00837910"/>
    <w:rsid w:val="00837D75"/>
    <w:rsid w:val="00845B0F"/>
    <w:rsid w:val="00857664"/>
    <w:rsid w:val="0086163C"/>
    <w:rsid w:val="00861C30"/>
    <w:rsid w:val="0086281F"/>
    <w:rsid w:val="00864978"/>
    <w:rsid w:val="00865318"/>
    <w:rsid w:val="0086539C"/>
    <w:rsid w:val="00866A6F"/>
    <w:rsid w:val="00870F0F"/>
    <w:rsid w:val="0087378B"/>
    <w:rsid w:val="00873BC1"/>
    <w:rsid w:val="008744C7"/>
    <w:rsid w:val="00874F5D"/>
    <w:rsid w:val="008766A5"/>
    <w:rsid w:val="00882670"/>
    <w:rsid w:val="008829B9"/>
    <w:rsid w:val="008831AC"/>
    <w:rsid w:val="00883DFD"/>
    <w:rsid w:val="00890DE8"/>
    <w:rsid w:val="008955FA"/>
    <w:rsid w:val="0089656F"/>
    <w:rsid w:val="0089692E"/>
    <w:rsid w:val="008A027F"/>
    <w:rsid w:val="008A02A1"/>
    <w:rsid w:val="008A21A7"/>
    <w:rsid w:val="008B00EE"/>
    <w:rsid w:val="008C1BAA"/>
    <w:rsid w:val="008C373C"/>
    <w:rsid w:val="008C4229"/>
    <w:rsid w:val="008C480F"/>
    <w:rsid w:val="008C4AAB"/>
    <w:rsid w:val="008C5068"/>
    <w:rsid w:val="008C5E78"/>
    <w:rsid w:val="008C6BFB"/>
    <w:rsid w:val="008C7137"/>
    <w:rsid w:val="008D2989"/>
    <w:rsid w:val="008D2F77"/>
    <w:rsid w:val="008D585C"/>
    <w:rsid w:val="008D76A3"/>
    <w:rsid w:val="008D7924"/>
    <w:rsid w:val="008E0998"/>
    <w:rsid w:val="008E1795"/>
    <w:rsid w:val="008E3127"/>
    <w:rsid w:val="008E5ABA"/>
    <w:rsid w:val="008F21DD"/>
    <w:rsid w:val="008F3679"/>
    <w:rsid w:val="009023FB"/>
    <w:rsid w:val="00905400"/>
    <w:rsid w:val="00911111"/>
    <w:rsid w:val="00911954"/>
    <w:rsid w:val="00912E1A"/>
    <w:rsid w:val="00917760"/>
    <w:rsid w:val="009239D8"/>
    <w:rsid w:val="00924AE4"/>
    <w:rsid w:val="0092733B"/>
    <w:rsid w:val="009313AC"/>
    <w:rsid w:val="00931720"/>
    <w:rsid w:val="0093333D"/>
    <w:rsid w:val="0094000A"/>
    <w:rsid w:val="00940637"/>
    <w:rsid w:val="00942326"/>
    <w:rsid w:val="009439DF"/>
    <w:rsid w:val="0094415A"/>
    <w:rsid w:val="009444F9"/>
    <w:rsid w:val="0094500F"/>
    <w:rsid w:val="00946551"/>
    <w:rsid w:val="00946D24"/>
    <w:rsid w:val="009479C2"/>
    <w:rsid w:val="00950527"/>
    <w:rsid w:val="00951046"/>
    <w:rsid w:val="009549BB"/>
    <w:rsid w:val="0095675C"/>
    <w:rsid w:val="00962524"/>
    <w:rsid w:val="00962547"/>
    <w:rsid w:val="009660EF"/>
    <w:rsid w:val="00966361"/>
    <w:rsid w:val="0096783F"/>
    <w:rsid w:val="00971205"/>
    <w:rsid w:val="009924E9"/>
    <w:rsid w:val="0099575C"/>
    <w:rsid w:val="00995954"/>
    <w:rsid w:val="009969A6"/>
    <w:rsid w:val="00996F19"/>
    <w:rsid w:val="009975DA"/>
    <w:rsid w:val="009A04D4"/>
    <w:rsid w:val="009A12E1"/>
    <w:rsid w:val="009A35B2"/>
    <w:rsid w:val="009A41F7"/>
    <w:rsid w:val="009A5F0B"/>
    <w:rsid w:val="009B2B24"/>
    <w:rsid w:val="009B4800"/>
    <w:rsid w:val="009C25B0"/>
    <w:rsid w:val="009D1DAF"/>
    <w:rsid w:val="009D4C56"/>
    <w:rsid w:val="009D5735"/>
    <w:rsid w:val="009D7473"/>
    <w:rsid w:val="009E5FCD"/>
    <w:rsid w:val="009E6C0C"/>
    <w:rsid w:val="009E6C44"/>
    <w:rsid w:val="009F1459"/>
    <w:rsid w:val="009F2105"/>
    <w:rsid w:val="009F21DF"/>
    <w:rsid w:val="009F7425"/>
    <w:rsid w:val="00A00ECF"/>
    <w:rsid w:val="00A066CA"/>
    <w:rsid w:val="00A12E72"/>
    <w:rsid w:val="00A1590E"/>
    <w:rsid w:val="00A20FB6"/>
    <w:rsid w:val="00A2407A"/>
    <w:rsid w:val="00A249D4"/>
    <w:rsid w:val="00A279C8"/>
    <w:rsid w:val="00A30056"/>
    <w:rsid w:val="00A30162"/>
    <w:rsid w:val="00A30BF6"/>
    <w:rsid w:val="00A311C9"/>
    <w:rsid w:val="00A3132B"/>
    <w:rsid w:val="00A3253F"/>
    <w:rsid w:val="00A34031"/>
    <w:rsid w:val="00A35165"/>
    <w:rsid w:val="00A41A50"/>
    <w:rsid w:val="00A4281E"/>
    <w:rsid w:val="00A4323B"/>
    <w:rsid w:val="00A45169"/>
    <w:rsid w:val="00A4565A"/>
    <w:rsid w:val="00A46EBF"/>
    <w:rsid w:val="00A50387"/>
    <w:rsid w:val="00A527DE"/>
    <w:rsid w:val="00A5345B"/>
    <w:rsid w:val="00A54455"/>
    <w:rsid w:val="00A566DE"/>
    <w:rsid w:val="00A56F97"/>
    <w:rsid w:val="00A57D12"/>
    <w:rsid w:val="00A61D29"/>
    <w:rsid w:val="00A65D91"/>
    <w:rsid w:val="00A70076"/>
    <w:rsid w:val="00A74F88"/>
    <w:rsid w:val="00A840E4"/>
    <w:rsid w:val="00A84665"/>
    <w:rsid w:val="00A858AE"/>
    <w:rsid w:val="00A902F2"/>
    <w:rsid w:val="00A90D2A"/>
    <w:rsid w:val="00A93155"/>
    <w:rsid w:val="00A938B0"/>
    <w:rsid w:val="00A95121"/>
    <w:rsid w:val="00A95AF0"/>
    <w:rsid w:val="00A96088"/>
    <w:rsid w:val="00AA1CE5"/>
    <w:rsid w:val="00AA5225"/>
    <w:rsid w:val="00AB0EB7"/>
    <w:rsid w:val="00AB1B04"/>
    <w:rsid w:val="00AB33A7"/>
    <w:rsid w:val="00AB3DEE"/>
    <w:rsid w:val="00AB5150"/>
    <w:rsid w:val="00AC086A"/>
    <w:rsid w:val="00AC3216"/>
    <w:rsid w:val="00AC4514"/>
    <w:rsid w:val="00AC4D5E"/>
    <w:rsid w:val="00AC571E"/>
    <w:rsid w:val="00AC67B7"/>
    <w:rsid w:val="00AC6AE1"/>
    <w:rsid w:val="00AD6377"/>
    <w:rsid w:val="00AD762F"/>
    <w:rsid w:val="00AE0DC2"/>
    <w:rsid w:val="00AE1272"/>
    <w:rsid w:val="00AE421E"/>
    <w:rsid w:val="00AF0037"/>
    <w:rsid w:val="00AF162D"/>
    <w:rsid w:val="00AF24D9"/>
    <w:rsid w:val="00AF2512"/>
    <w:rsid w:val="00AF2C23"/>
    <w:rsid w:val="00AF396D"/>
    <w:rsid w:val="00AF44D7"/>
    <w:rsid w:val="00B027F9"/>
    <w:rsid w:val="00B06491"/>
    <w:rsid w:val="00B119F6"/>
    <w:rsid w:val="00B11AD2"/>
    <w:rsid w:val="00B13C24"/>
    <w:rsid w:val="00B13F76"/>
    <w:rsid w:val="00B14B6B"/>
    <w:rsid w:val="00B152FB"/>
    <w:rsid w:val="00B20590"/>
    <w:rsid w:val="00B2061E"/>
    <w:rsid w:val="00B2154F"/>
    <w:rsid w:val="00B22DA5"/>
    <w:rsid w:val="00B2322B"/>
    <w:rsid w:val="00B25D00"/>
    <w:rsid w:val="00B27057"/>
    <w:rsid w:val="00B37E78"/>
    <w:rsid w:val="00B402D1"/>
    <w:rsid w:val="00B4168D"/>
    <w:rsid w:val="00B471B3"/>
    <w:rsid w:val="00B51BAD"/>
    <w:rsid w:val="00B53559"/>
    <w:rsid w:val="00B54D9A"/>
    <w:rsid w:val="00B56284"/>
    <w:rsid w:val="00B60D33"/>
    <w:rsid w:val="00B64C50"/>
    <w:rsid w:val="00B6784F"/>
    <w:rsid w:val="00B7402B"/>
    <w:rsid w:val="00B7427D"/>
    <w:rsid w:val="00B8492D"/>
    <w:rsid w:val="00B85ACF"/>
    <w:rsid w:val="00B90A6E"/>
    <w:rsid w:val="00B91068"/>
    <w:rsid w:val="00B91689"/>
    <w:rsid w:val="00B91A93"/>
    <w:rsid w:val="00B94A69"/>
    <w:rsid w:val="00B94F36"/>
    <w:rsid w:val="00B95DBC"/>
    <w:rsid w:val="00BA10A5"/>
    <w:rsid w:val="00BA30B2"/>
    <w:rsid w:val="00BA6508"/>
    <w:rsid w:val="00BA6E91"/>
    <w:rsid w:val="00BB13FB"/>
    <w:rsid w:val="00BB1BF0"/>
    <w:rsid w:val="00BB23EA"/>
    <w:rsid w:val="00BB3E0E"/>
    <w:rsid w:val="00BB72E3"/>
    <w:rsid w:val="00BB75EC"/>
    <w:rsid w:val="00BC008F"/>
    <w:rsid w:val="00BC4987"/>
    <w:rsid w:val="00BD18E6"/>
    <w:rsid w:val="00BD2ECD"/>
    <w:rsid w:val="00BD30FC"/>
    <w:rsid w:val="00BD4604"/>
    <w:rsid w:val="00BD7615"/>
    <w:rsid w:val="00BD79DD"/>
    <w:rsid w:val="00BE0395"/>
    <w:rsid w:val="00BE3A12"/>
    <w:rsid w:val="00BE43B8"/>
    <w:rsid w:val="00BE798E"/>
    <w:rsid w:val="00BF05BF"/>
    <w:rsid w:val="00BF18A7"/>
    <w:rsid w:val="00BF26E1"/>
    <w:rsid w:val="00BF31F7"/>
    <w:rsid w:val="00BF5A5B"/>
    <w:rsid w:val="00BF5FE5"/>
    <w:rsid w:val="00BF636A"/>
    <w:rsid w:val="00BF7655"/>
    <w:rsid w:val="00C01D92"/>
    <w:rsid w:val="00C06B06"/>
    <w:rsid w:val="00C0779C"/>
    <w:rsid w:val="00C1017A"/>
    <w:rsid w:val="00C12697"/>
    <w:rsid w:val="00C15BEB"/>
    <w:rsid w:val="00C16565"/>
    <w:rsid w:val="00C204C2"/>
    <w:rsid w:val="00C228C5"/>
    <w:rsid w:val="00C2394E"/>
    <w:rsid w:val="00C26253"/>
    <w:rsid w:val="00C33B2D"/>
    <w:rsid w:val="00C33E30"/>
    <w:rsid w:val="00C34457"/>
    <w:rsid w:val="00C35F0F"/>
    <w:rsid w:val="00C45609"/>
    <w:rsid w:val="00C50D10"/>
    <w:rsid w:val="00C5242B"/>
    <w:rsid w:val="00C53B0B"/>
    <w:rsid w:val="00C56EB1"/>
    <w:rsid w:val="00C57B4A"/>
    <w:rsid w:val="00C57E12"/>
    <w:rsid w:val="00C610A9"/>
    <w:rsid w:val="00C61A00"/>
    <w:rsid w:val="00C63042"/>
    <w:rsid w:val="00C6350D"/>
    <w:rsid w:val="00C729BA"/>
    <w:rsid w:val="00C72BA0"/>
    <w:rsid w:val="00C73AE3"/>
    <w:rsid w:val="00C8039C"/>
    <w:rsid w:val="00C82B68"/>
    <w:rsid w:val="00C86AB1"/>
    <w:rsid w:val="00C86CCD"/>
    <w:rsid w:val="00C877DA"/>
    <w:rsid w:val="00C90803"/>
    <w:rsid w:val="00C91054"/>
    <w:rsid w:val="00C94B4F"/>
    <w:rsid w:val="00CA0397"/>
    <w:rsid w:val="00CA13C9"/>
    <w:rsid w:val="00CA2103"/>
    <w:rsid w:val="00CA7009"/>
    <w:rsid w:val="00CB13D3"/>
    <w:rsid w:val="00CB2509"/>
    <w:rsid w:val="00CB3D7B"/>
    <w:rsid w:val="00CB6D00"/>
    <w:rsid w:val="00CC0840"/>
    <w:rsid w:val="00CC3AEA"/>
    <w:rsid w:val="00CC6303"/>
    <w:rsid w:val="00CC68B7"/>
    <w:rsid w:val="00CD1B0A"/>
    <w:rsid w:val="00CD3427"/>
    <w:rsid w:val="00CD500C"/>
    <w:rsid w:val="00CD76CE"/>
    <w:rsid w:val="00CE0932"/>
    <w:rsid w:val="00CE3ECC"/>
    <w:rsid w:val="00CF10C7"/>
    <w:rsid w:val="00CF433E"/>
    <w:rsid w:val="00CF4CB9"/>
    <w:rsid w:val="00CF5126"/>
    <w:rsid w:val="00D00E65"/>
    <w:rsid w:val="00D02AA6"/>
    <w:rsid w:val="00D05D98"/>
    <w:rsid w:val="00D06CEF"/>
    <w:rsid w:val="00D105DD"/>
    <w:rsid w:val="00D140DC"/>
    <w:rsid w:val="00D15603"/>
    <w:rsid w:val="00D15E62"/>
    <w:rsid w:val="00D16B78"/>
    <w:rsid w:val="00D16FF7"/>
    <w:rsid w:val="00D17EA5"/>
    <w:rsid w:val="00D234CE"/>
    <w:rsid w:val="00D246E2"/>
    <w:rsid w:val="00D25752"/>
    <w:rsid w:val="00D2586A"/>
    <w:rsid w:val="00D27085"/>
    <w:rsid w:val="00D327AE"/>
    <w:rsid w:val="00D32921"/>
    <w:rsid w:val="00D34AAD"/>
    <w:rsid w:val="00D34DA8"/>
    <w:rsid w:val="00D3682E"/>
    <w:rsid w:val="00D4015A"/>
    <w:rsid w:val="00D426A3"/>
    <w:rsid w:val="00D42F08"/>
    <w:rsid w:val="00D44BD0"/>
    <w:rsid w:val="00D465DE"/>
    <w:rsid w:val="00D47F96"/>
    <w:rsid w:val="00D50921"/>
    <w:rsid w:val="00D551CA"/>
    <w:rsid w:val="00D55893"/>
    <w:rsid w:val="00D5753E"/>
    <w:rsid w:val="00D57F9B"/>
    <w:rsid w:val="00D6189C"/>
    <w:rsid w:val="00D61FBA"/>
    <w:rsid w:val="00D66DCF"/>
    <w:rsid w:val="00D66F75"/>
    <w:rsid w:val="00D70839"/>
    <w:rsid w:val="00D72A63"/>
    <w:rsid w:val="00D75801"/>
    <w:rsid w:val="00D7786A"/>
    <w:rsid w:val="00D828A8"/>
    <w:rsid w:val="00D83A10"/>
    <w:rsid w:val="00D90474"/>
    <w:rsid w:val="00D90949"/>
    <w:rsid w:val="00D925A7"/>
    <w:rsid w:val="00D9269C"/>
    <w:rsid w:val="00D9283B"/>
    <w:rsid w:val="00DA1D3D"/>
    <w:rsid w:val="00DA42EB"/>
    <w:rsid w:val="00DA6102"/>
    <w:rsid w:val="00DA6B35"/>
    <w:rsid w:val="00DA72E1"/>
    <w:rsid w:val="00DA7CF3"/>
    <w:rsid w:val="00DB0089"/>
    <w:rsid w:val="00DB2A24"/>
    <w:rsid w:val="00DB40CE"/>
    <w:rsid w:val="00DC2CEA"/>
    <w:rsid w:val="00DC44A3"/>
    <w:rsid w:val="00DC4E7B"/>
    <w:rsid w:val="00DC7D94"/>
    <w:rsid w:val="00DD2272"/>
    <w:rsid w:val="00DD4537"/>
    <w:rsid w:val="00DE348D"/>
    <w:rsid w:val="00DE7A85"/>
    <w:rsid w:val="00DF20EB"/>
    <w:rsid w:val="00DF422A"/>
    <w:rsid w:val="00DF4473"/>
    <w:rsid w:val="00DF79EB"/>
    <w:rsid w:val="00E0114D"/>
    <w:rsid w:val="00E01A26"/>
    <w:rsid w:val="00E0349E"/>
    <w:rsid w:val="00E07591"/>
    <w:rsid w:val="00E162A5"/>
    <w:rsid w:val="00E176C5"/>
    <w:rsid w:val="00E17788"/>
    <w:rsid w:val="00E21B94"/>
    <w:rsid w:val="00E22E33"/>
    <w:rsid w:val="00E26001"/>
    <w:rsid w:val="00E26655"/>
    <w:rsid w:val="00E26B91"/>
    <w:rsid w:val="00E27FF7"/>
    <w:rsid w:val="00E32885"/>
    <w:rsid w:val="00E35890"/>
    <w:rsid w:val="00E37E3A"/>
    <w:rsid w:val="00E4165C"/>
    <w:rsid w:val="00E43148"/>
    <w:rsid w:val="00E43A26"/>
    <w:rsid w:val="00E472F2"/>
    <w:rsid w:val="00E51309"/>
    <w:rsid w:val="00E53069"/>
    <w:rsid w:val="00E53A0A"/>
    <w:rsid w:val="00E5729D"/>
    <w:rsid w:val="00E67C04"/>
    <w:rsid w:val="00E7140D"/>
    <w:rsid w:val="00E74C60"/>
    <w:rsid w:val="00E769FF"/>
    <w:rsid w:val="00E77E98"/>
    <w:rsid w:val="00E802C1"/>
    <w:rsid w:val="00E8184C"/>
    <w:rsid w:val="00E83C8D"/>
    <w:rsid w:val="00E87C19"/>
    <w:rsid w:val="00E9084C"/>
    <w:rsid w:val="00E93AB3"/>
    <w:rsid w:val="00E9600E"/>
    <w:rsid w:val="00E960B2"/>
    <w:rsid w:val="00E96C6F"/>
    <w:rsid w:val="00EA18D1"/>
    <w:rsid w:val="00EA1C08"/>
    <w:rsid w:val="00EA2A8A"/>
    <w:rsid w:val="00EA36C2"/>
    <w:rsid w:val="00EA39C4"/>
    <w:rsid w:val="00EB095C"/>
    <w:rsid w:val="00EB2183"/>
    <w:rsid w:val="00EB3F05"/>
    <w:rsid w:val="00EB4CED"/>
    <w:rsid w:val="00EB7540"/>
    <w:rsid w:val="00EC1377"/>
    <w:rsid w:val="00EC382E"/>
    <w:rsid w:val="00EC6386"/>
    <w:rsid w:val="00ED119B"/>
    <w:rsid w:val="00ED1571"/>
    <w:rsid w:val="00ED1CFC"/>
    <w:rsid w:val="00ED2516"/>
    <w:rsid w:val="00ED5D35"/>
    <w:rsid w:val="00EE15CB"/>
    <w:rsid w:val="00EE499C"/>
    <w:rsid w:val="00EE778E"/>
    <w:rsid w:val="00EF0FC0"/>
    <w:rsid w:val="00EF13B0"/>
    <w:rsid w:val="00EF183F"/>
    <w:rsid w:val="00EF27DF"/>
    <w:rsid w:val="00EF4B62"/>
    <w:rsid w:val="00EF6A48"/>
    <w:rsid w:val="00EF7030"/>
    <w:rsid w:val="00F00E65"/>
    <w:rsid w:val="00F0142D"/>
    <w:rsid w:val="00F04660"/>
    <w:rsid w:val="00F05C60"/>
    <w:rsid w:val="00F07C2F"/>
    <w:rsid w:val="00F1181C"/>
    <w:rsid w:val="00F11C80"/>
    <w:rsid w:val="00F12E17"/>
    <w:rsid w:val="00F13FD5"/>
    <w:rsid w:val="00F14129"/>
    <w:rsid w:val="00F14DBD"/>
    <w:rsid w:val="00F1680A"/>
    <w:rsid w:val="00F22D92"/>
    <w:rsid w:val="00F24597"/>
    <w:rsid w:val="00F261F1"/>
    <w:rsid w:val="00F26973"/>
    <w:rsid w:val="00F27822"/>
    <w:rsid w:val="00F3154F"/>
    <w:rsid w:val="00F31E16"/>
    <w:rsid w:val="00F33BF2"/>
    <w:rsid w:val="00F34F6E"/>
    <w:rsid w:val="00F35CC9"/>
    <w:rsid w:val="00F363A4"/>
    <w:rsid w:val="00F36C33"/>
    <w:rsid w:val="00F37D31"/>
    <w:rsid w:val="00F41476"/>
    <w:rsid w:val="00F440BC"/>
    <w:rsid w:val="00F46180"/>
    <w:rsid w:val="00F51A97"/>
    <w:rsid w:val="00F544EF"/>
    <w:rsid w:val="00F55383"/>
    <w:rsid w:val="00F5641F"/>
    <w:rsid w:val="00F56D7B"/>
    <w:rsid w:val="00F60239"/>
    <w:rsid w:val="00F61F08"/>
    <w:rsid w:val="00F627AF"/>
    <w:rsid w:val="00F62EEB"/>
    <w:rsid w:val="00F640FD"/>
    <w:rsid w:val="00F74B15"/>
    <w:rsid w:val="00F75F26"/>
    <w:rsid w:val="00F83D48"/>
    <w:rsid w:val="00F84344"/>
    <w:rsid w:val="00F9662A"/>
    <w:rsid w:val="00F97C26"/>
    <w:rsid w:val="00FA2EA5"/>
    <w:rsid w:val="00FA4EFC"/>
    <w:rsid w:val="00FA5ED5"/>
    <w:rsid w:val="00FB06A7"/>
    <w:rsid w:val="00FB1138"/>
    <w:rsid w:val="00FB2C53"/>
    <w:rsid w:val="00FB3253"/>
    <w:rsid w:val="00FB3BDE"/>
    <w:rsid w:val="00FC3095"/>
    <w:rsid w:val="00FC58D8"/>
    <w:rsid w:val="00FC6A9C"/>
    <w:rsid w:val="00FC7C01"/>
    <w:rsid w:val="00FD46F8"/>
    <w:rsid w:val="00FD5EA2"/>
    <w:rsid w:val="00FE1DF4"/>
    <w:rsid w:val="00FE70B4"/>
    <w:rsid w:val="00FF02D4"/>
    <w:rsid w:val="00FF1BE6"/>
    <w:rsid w:val="00FF2663"/>
    <w:rsid w:val="00FF40A5"/>
    <w:rsid w:val="00FF41F5"/>
    <w:rsid w:val="00FF46EA"/>
    <w:rsid w:val="00FF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BEF6FA"/>
  <w15:chartTrackingRefBased/>
  <w15:docId w15:val="{2228FEB8-F8A3-4E1A-A192-016B30F40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E72A7"/>
    <w:pPr>
      <w:spacing w:line="320" w:lineRule="exact"/>
    </w:pPr>
    <w:rPr>
      <w:rFonts w:ascii="Helvetica" w:hAnsi="Helvetic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53CB2"/>
    <w:pPr>
      <w:tabs>
        <w:tab w:val="left" w:pos="567"/>
      </w:tabs>
      <w:spacing w:line="240" w:lineRule="auto"/>
      <w:ind w:right="567"/>
      <w:jc w:val="both"/>
    </w:pPr>
    <w:rPr>
      <w:rFonts w:ascii="Times New Roman" w:hAnsi="Times New Roman"/>
      <w:szCs w:val="20"/>
    </w:rPr>
  </w:style>
  <w:style w:type="paragraph" w:customStyle="1" w:styleId="Outline3">
    <w:name w:val="Outline 3"/>
    <w:basedOn w:val="Normalny"/>
    <w:rsid w:val="00553CB2"/>
    <w:pPr>
      <w:spacing w:line="240" w:lineRule="auto"/>
    </w:pPr>
    <w:rPr>
      <w:rFonts w:ascii="Tms Rmn" w:hAnsi="Tms Rmn"/>
      <w:noProof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podstawowy2">
    <w:name w:val="Body Text 2"/>
    <w:basedOn w:val="Normalny"/>
    <w:rsid w:val="00553CB2"/>
    <w:pPr>
      <w:spacing w:line="240" w:lineRule="auto"/>
      <w:ind w:right="283"/>
      <w:jc w:val="both"/>
    </w:pPr>
    <w:rPr>
      <w:rFonts w:ascii="Times New Roman" w:hAnsi="Times New Roman"/>
      <w:b/>
      <w:caps/>
      <w:sz w:val="18"/>
      <w:szCs w:val="20"/>
    </w:rPr>
  </w:style>
  <w:style w:type="paragraph" w:styleId="Tekstblokowy">
    <w:name w:val="Block Text"/>
    <w:basedOn w:val="Normalny"/>
    <w:rsid w:val="0062218F"/>
    <w:pPr>
      <w:numPr>
        <w:ilvl w:val="12"/>
      </w:numPr>
      <w:spacing w:line="240" w:lineRule="auto"/>
      <w:ind w:left="567" w:right="567" w:hanging="567"/>
    </w:pPr>
    <w:rPr>
      <w:rFonts w:ascii="Times New Roman" w:hAnsi="Times New Roman"/>
      <w:szCs w:val="20"/>
    </w:rPr>
  </w:style>
  <w:style w:type="character" w:styleId="Hipercze">
    <w:name w:val="Hyperlink"/>
    <w:rsid w:val="00CE3ECC"/>
    <w:rPr>
      <w:color w:val="0000FF"/>
      <w:u w:val="single"/>
    </w:rPr>
  </w:style>
  <w:style w:type="character" w:styleId="Numerstrony">
    <w:name w:val="page number"/>
    <w:basedOn w:val="Domylnaczcionkaakapitu"/>
    <w:rsid w:val="00155888"/>
  </w:style>
  <w:style w:type="character" w:styleId="Pogrubienie">
    <w:name w:val="Strong"/>
    <w:qFormat/>
    <w:rsid w:val="0068702A"/>
    <w:rPr>
      <w:b/>
      <w:bCs/>
    </w:rPr>
  </w:style>
  <w:style w:type="paragraph" w:styleId="Tekstdymka">
    <w:name w:val="Balloon Text"/>
    <w:basedOn w:val="Normalny"/>
    <w:semiHidden/>
    <w:rsid w:val="004C25C0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49646F"/>
    <w:pPr>
      <w:ind w:left="283" w:hanging="283"/>
    </w:pPr>
  </w:style>
  <w:style w:type="paragraph" w:customStyle="1" w:styleId="Standardowy1">
    <w:name w:val="Standardowy1"/>
    <w:rsid w:val="00F00E65"/>
    <w:pPr>
      <w:widowControl w:val="0"/>
    </w:pPr>
  </w:style>
  <w:style w:type="character" w:styleId="Odwoaniedokomentarza">
    <w:name w:val="annotation reference"/>
    <w:uiPriority w:val="99"/>
    <w:rsid w:val="007337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37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337A3"/>
    <w:rPr>
      <w:b/>
      <w:bCs/>
    </w:rPr>
  </w:style>
  <w:style w:type="character" w:styleId="UyteHipercze">
    <w:name w:val="FollowedHyperlink"/>
    <w:rsid w:val="002F6279"/>
    <w:rPr>
      <w:color w:val="800080"/>
      <w:u w:val="single"/>
    </w:rPr>
  </w:style>
  <w:style w:type="paragraph" w:customStyle="1" w:styleId="msolistparagraph0">
    <w:name w:val="msolistparagraph"/>
    <w:basedOn w:val="Normalny"/>
    <w:rsid w:val="006B64DD"/>
    <w:pPr>
      <w:spacing w:line="240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paragraph" w:styleId="Akapitzlist">
    <w:name w:val="List Paragraph"/>
    <w:aliases w:val="Podsis rysunku,List Paragraph,Normal,Akapit z listą3,Akapit z listą31"/>
    <w:basedOn w:val="Normalny"/>
    <w:link w:val="AkapitzlistZnak"/>
    <w:uiPriority w:val="99"/>
    <w:qFormat/>
    <w:rsid w:val="00581E20"/>
    <w:pPr>
      <w:spacing w:line="240" w:lineRule="auto"/>
      <w:ind w:left="720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Standardowy2">
    <w:name w:val="Standardowy2"/>
    <w:rsid w:val="003D4F36"/>
    <w:pPr>
      <w:widowControl w:val="0"/>
    </w:pPr>
  </w:style>
  <w:style w:type="paragraph" w:styleId="Tekstprzypisukocowego">
    <w:name w:val="endnote text"/>
    <w:basedOn w:val="Normalny"/>
    <w:link w:val="TekstprzypisukocowegoZnak"/>
    <w:rsid w:val="00E1778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E17788"/>
    <w:rPr>
      <w:rFonts w:ascii="Helvetica" w:hAnsi="Helvetica"/>
      <w:lang w:val="pl-PL" w:eastAsia="pl-PL"/>
    </w:rPr>
  </w:style>
  <w:style w:type="character" w:styleId="Odwoanieprzypisukocowego">
    <w:name w:val="endnote reference"/>
    <w:rsid w:val="00E17788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AF0037"/>
    <w:pPr>
      <w:spacing w:line="240" w:lineRule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AF0037"/>
    <w:rPr>
      <w:rFonts w:ascii="Calibri" w:eastAsia="Calibri" w:hAnsi="Calibri"/>
      <w:sz w:val="22"/>
      <w:szCs w:val="21"/>
      <w:lang w:eastAsia="en-US"/>
    </w:rPr>
  </w:style>
  <w:style w:type="character" w:customStyle="1" w:styleId="NagwekZnak">
    <w:name w:val="Nagłówek Znak"/>
    <w:link w:val="Nagwek"/>
    <w:uiPriority w:val="99"/>
    <w:rsid w:val="002242E4"/>
    <w:rPr>
      <w:rFonts w:ascii="Helvetica" w:hAnsi="Helvetica"/>
      <w:szCs w:val="24"/>
    </w:rPr>
  </w:style>
  <w:style w:type="character" w:customStyle="1" w:styleId="AkapitzlistZnak">
    <w:name w:val="Akapit z listą Znak"/>
    <w:aliases w:val="Podsis rysunku Znak,List Paragraph Znak,Normal Znak,Akapit z listą3 Znak,Akapit z listą31 Znak"/>
    <w:link w:val="Akapitzlist"/>
    <w:uiPriority w:val="99"/>
    <w:rsid w:val="00CD1B0A"/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Paragraf">
    <w:name w:val="Paragraf"/>
    <w:basedOn w:val="Normalny"/>
    <w:next w:val="Ustp"/>
    <w:uiPriority w:val="99"/>
    <w:qFormat/>
    <w:rsid w:val="00CD1B0A"/>
    <w:pPr>
      <w:keepNext/>
      <w:numPr>
        <w:numId w:val="3"/>
      </w:numPr>
      <w:spacing w:before="360" w:after="120" w:line="240" w:lineRule="auto"/>
      <w:jc w:val="center"/>
    </w:pPr>
    <w:rPr>
      <w:rFonts w:ascii="Cambria" w:hAnsi="Cambria"/>
      <w:b/>
      <w:sz w:val="28"/>
      <w:szCs w:val="20"/>
    </w:rPr>
  </w:style>
  <w:style w:type="paragraph" w:customStyle="1" w:styleId="Punkt">
    <w:name w:val="Punkt"/>
    <w:basedOn w:val="Normalny"/>
    <w:uiPriority w:val="99"/>
    <w:qFormat/>
    <w:rsid w:val="00CD1B0A"/>
    <w:pPr>
      <w:numPr>
        <w:ilvl w:val="2"/>
        <w:numId w:val="3"/>
      </w:numPr>
      <w:spacing w:after="120" w:line="240" w:lineRule="auto"/>
      <w:jc w:val="both"/>
    </w:pPr>
    <w:rPr>
      <w:rFonts w:ascii="Calibri" w:hAnsi="Calibri"/>
      <w:sz w:val="22"/>
    </w:rPr>
  </w:style>
  <w:style w:type="paragraph" w:customStyle="1" w:styleId="Ustp">
    <w:name w:val="Ustęp"/>
    <w:basedOn w:val="Normalny"/>
    <w:uiPriority w:val="99"/>
    <w:qFormat/>
    <w:rsid w:val="00CD1B0A"/>
    <w:pPr>
      <w:numPr>
        <w:ilvl w:val="1"/>
        <w:numId w:val="3"/>
      </w:numPr>
      <w:spacing w:after="120" w:line="240" w:lineRule="auto"/>
      <w:jc w:val="both"/>
    </w:pPr>
    <w:rPr>
      <w:rFonts w:ascii="Calibri" w:hAnsi="Calibri"/>
      <w:sz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A33"/>
    <w:rPr>
      <w:rFonts w:ascii="Helvetica" w:hAnsi="Helvetica"/>
    </w:rPr>
  </w:style>
  <w:style w:type="paragraph" w:customStyle="1" w:styleId="Default">
    <w:name w:val="Default"/>
    <w:rsid w:val="003B75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55893"/>
    <w:rPr>
      <w:rFonts w:ascii="Helvetica" w:hAnsi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1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3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56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77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99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0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3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6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2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12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9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5A1A5-9DF4-4C41-92B5-C049E64CE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1188</Words>
  <Characters>7131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Kraków, 2008-12-18</vt:lpstr>
      <vt:lpstr>Kraków, 2008-12-18</vt:lpstr>
    </vt:vector>
  </TitlesOfParts>
  <Company>Philip Morris International</Company>
  <LinksUpToDate>false</LinksUpToDate>
  <CharactersWithSpaces>8303</CharactersWithSpaces>
  <SharedDoc>false</SharedDoc>
  <HLinks>
    <vt:vector size="18" baseType="variant">
      <vt:variant>
        <vt:i4>8126488</vt:i4>
      </vt:variant>
      <vt:variant>
        <vt:i4>9</vt:i4>
      </vt:variant>
      <vt:variant>
        <vt:i4>0</vt:i4>
      </vt:variant>
      <vt:variant>
        <vt:i4>5</vt:i4>
      </vt:variant>
      <vt:variant>
        <vt:lpwstr>mailto:ts.zamowienia@tauron.pl</vt:lpwstr>
      </vt:variant>
      <vt:variant>
        <vt:lpwstr/>
      </vt:variant>
      <vt:variant>
        <vt:i4>1441909</vt:i4>
      </vt:variant>
      <vt:variant>
        <vt:i4>6</vt:i4>
      </vt:variant>
      <vt:variant>
        <vt:i4>0</vt:i4>
      </vt:variant>
      <vt:variant>
        <vt:i4>5</vt:i4>
      </vt:variant>
      <vt:variant>
        <vt:lpwstr>mailto:leszek.torc@tauron.pl</vt:lpwstr>
      </vt:variant>
      <vt:variant>
        <vt:lpwstr/>
      </vt:variant>
      <vt:variant>
        <vt:i4>5701665</vt:i4>
      </vt:variant>
      <vt:variant>
        <vt:i4>3</vt:i4>
      </vt:variant>
      <vt:variant>
        <vt:i4>0</vt:i4>
      </vt:variant>
      <vt:variant>
        <vt:i4>5</vt:i4>
      </vt:variant>
      <vt:variant>
        <vt:lpwstr>mailto:beata.puszkarz@tauron.pl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2008-12-18</dc:title>
  <dc:subject/>
  <dc:creator>Torc Leszek</dc:creator>
  <cp:keywords/>
  <cp:lastModifiedBy>Baron Krzysztof (TSR)</cp:lastModifiedBy>
  <cp:revision>3</cp:revision>
  <cp:lastPrinted>2025-08-06T12:05:00Z</cp:lastPrinted>
  <dcterms:created xsi:type="dcterms:W3CDTF">2026-01-12T08:31:00Z</dcterms:created>
  <dcterms:modified xsi:type="dcterms:W3CDTF">2026-01-12T08:32:00Z</dcterms:modified>
</cp:coreProperties>
</file>